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C4C83" w14:textId="47BB326F" w:rsidR="0001566C" w:rsidRPr="00FC7B21" w:rsidRDefault="0001566C" w:rsidP="0001566C">
      <w:pPr>
        <w:ind w:firstLine="709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ДОГОВОР ТЕПЛОСНАБЖЕНИЯ</w:t>
      </w:r>
      <w:r w:rsidR="00CF2EF5">
        <w:rPr>
          <w:rFonts w:ascii="Tahoma" w:hAnsi="Tahoma" w:cs="Tahoma"/>
          <w:b/>
        </w:rPr>
        <w:t xml:space="preserve"> И ПОСТАВКИ ГОРЯЧЕЙ ВОДЫ</w:t>
      </w:r>
      <w:r w:rsidR="00CF2EF5">
        <w:rPr>
          <w:rStyle w:val="a6"/>
          <w:rFonts w:ascii="Tahoma" w:hAnsi="Tahoma" w:cs="Tahoma"/>
          <w:b/>
        </w:rPr>
        <w:footnoteReference w:id="2"/>
      </w:r>
      <w:r w:rsidRPr="00FC7B21">
        <w:rPr>
          <w:rFonts w:ascii="Tahoma" w:hAnsi="Tahoma" w:cs="Tahoma"/>
          <w:b/>
        </w:rPr>
        <w:t xml:space="preserve"> №_____</w:t>
      </w:r>
    </w:p>
    <w:p w14:paraId="73F014C4" w14:textId="6DABF7A3" w:rsidR="0001566C" w:rsidRPr="00FC7B21" w:rsidRDefault="0001566C" w:rsidP="0001566C">
      <w:pPr>
        <w:ind w:firstLine="709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(снабжение тепловой энергией и теплоносителем</w:t>
      </w:r>
      <w:r w:rsidR="00CF2EF5">
        <w:rPr>
          <w:rFonts w:ascii="Tahoma" w:hAnsi="Tahoma" w:cs="Tahoma"/>
          <w:b/>
        </w:rPr>
        <w:t>, в том числе как горячей водой на нужды горячего водоснабжения</w:t>
      </w:r>
      <w:r w:rsidRPr="00FC7B21">
        <w:rPr>
          <w:rFonts w:ascii="Tahoma" w:hAnsi="Tahoma" w:cs="Tahoma"/>
          <w:b/>
        </w:rPr>
        <w:t>)</w:t>
      </w:r>
    </w:p>
    <w:p w14:paraId="5C599D2F" w14:textId="24B37462" w:rsidR="0001566C" w:rsidRDefault="0001566C" w:rsidP="0001566C">
      <w:pPr>
        <w:ind w:firstLine="709"/>
        <w:jc w:val="both"/>
        <w:rPr>
          <w:rFonts w:ascii="Tahoma" w:hAnsi="Tahoma" w:cs="Tahoma"/>
        </w:rPr>
      </w:pPr>
    </w:p>
    <w:p w14:paraId="74F0092F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_________________</w:t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  <w:t>________________</w:t>
      </w:r>
    </w:p>
    <w:p w14:paraId="379D4C9B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bCs/>
          <w:i/>
        </w:rPr>
        <w:t>(место заключения)</w:t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  <w:t xml:space="preserve"> </w:t>
      </w:r>
      <w:r w:rsidRPr="00FC7B21">
        <w:rPr>
          <w:rFonts w:ascii="Tahoma" w:hAnsi="Tahoma" w:cs="Tahoma"/>
          <w:bCs/>
          <w:i/>
        </w:rPr>
        <w:t>(дата заключения)</w:t>
      </w:r>
    </w:p>
    <w:p w14:paraId="2890ABF4" w14:textId="77777777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</w:p>
    <w:p w14:paraId="51217AB8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i/>
          <w:u w:val="single"/>
        </w:rPr>
        <w:t>____________________________________________________</w:t>
      </w:r>
      <w:r w:rsidRPr="00FC7B21">
        <w:rPr>
          <w:rFonts w:ascii="Tahoma" w:hAnsi="Tahoma" w:cs="Tahoma"/>
        </w:rPr>
        <w:t>, именуем__ в дальнейшем</w:t>
      </w:r>
    </w:p>
    <w:p w14:paraId="0C6DBED6" w14:textId="77777777" w:rsidR="0001566C" w:rsidRPr="00FC7B21" w:rsidRDefault="0001566C" w:rsidP="0001566C">
      <w:pPr>
        <w:ind w:firstLine="708"/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>(указать полное фирменное наименование)</w:t>
      </w:r>
    </w:p>
    <w:p w14:paraId="693ED0F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«Теплоснабжающая</w:t>
      </w:r>
      <w:r w:rsidRPr="00FC7B21">
        <w:rPr>
          <w:rFonts w:ascii="Tahoma" w:hAnsi="Tahoma" w:cs="Tahoma"/>
          <w:i/>
        </w:rPr>
        <w:t xml:space="preserve"> </w:t>
      </w:r>
      <w:r w:rsidRPr="00FC7B21">
        <w:rPr>
          <w:rFonts w:ascii="Tahoma" w:hAnsi="Tahoma" w:cs="Tahoma"/>
        </w:rPr>
        <w:t>организация», в лице ____________________________________________________________________________,</w:t>
      </w:r>
    </w:p>
    <w:p w14:paraId="29E44B0F" w14:textId="77777777" w:rsidR="0001566C" w:rsidRPr="00FC7B21" w:rsidRDefault="0001566C" w:rsidP="0001566C">
      <w:pPr>
        <w:ind w:left="1416"/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>(должность, Ф.И.О. полностью)</w:t>
      </w:r>
    </w:p>
    <w:p w14:paraId="36204D6D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proofErr w:type="spellStart"/>
      <w:r w:rsidRPr="00FC7B21">
        <w:rPr>
          <w:rFonts w:ascii="Tahoma" w:hAnsi="Tahoma" w:cs="Tahoma"/>
        </w:rPr>
        <w:t>действующ</w:t>
      </w:r>
      <w:proofErr w:type="spellEnd"/>
      <w:r w:rsidRPr="00FC7B21">
        <w:rPr>
          <w:rFonts w:ascii="Tahoma" w:hAnsi="Tahoma" w:cs="Tahoma"/>
        </w:rPr>
        <w:t xml:space="preserve">__ на основании ________________ с одной стороны, и </w:t>
      </w:r>
    </w:p>
    <w:p w14:paraId="1047134F" w14:textId="77777777" w:rsidR="0001566C" w:rsidRPr="00FC7B21" w:rsidRDefault="0001566C" w:rsidP="0001566C">
      <w:pPr>
        <w:ind w:firstLine="708"/>
        <w:rPr>
          <w:rFonts w:ascii="Tahoma" w:hAnsi="Tahoma" w:cs="Tahoma"/>
          <w:i/>
          <w:color w:val="A6A6A6" w:themeColor="background1" w:themeShade="A6"/>
        </w:rPr>
      </w:pPr>
      <w:r w:rsidRPr="00FC7B21">
        <w:rPr>
          <w:rFonts w:ascii="Tahoma" w:hAnsi="Tahoma" w:cs="Tahoma"/>
          <w:i/>
          <w:color w:val="A6A6A6" w:themeColor="background1" w:themeShade="A6"/>
        </w:rPr>
        <w:t>Редакция №1. При заключении договора с юридическим лицом:</w:t>
      </w:r>
    </w:p>
    <w:p w14:paraId="11BC86D5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___________________________________________, именуем__ в дальнейшем «Потребитель», в лице</w:t>
      </w:r>
    </w:p>
    <w:p w14:paraId="088D57A6" w14:textId="77777777" w:rsidR="0001566C" w:rsidRPr="00FC7B21" w:rsidRDefault="0001566C" w:rsidP="0001566C">
      <w:pPr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 xml:space="preserve">    (указать полное фирменное наименование)</w:t>
      </w:r>
    </w:p>
    <w:p w14:paraId="31682C9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________________________________, </w:t>
      </w:r>
      <w:proofErr w:type="spellStart"/>
      <w:r w:rsidRPr="00FC7B21">
        <w:rPr>
          <w:rFonts w:ascii="Tahoma" w:hAnsi="Tahoma" w:cs="Tahoma"/>
        </w:rPr>
        <w:t>действующ</w:t>
      </w:r>
      <w:proofErr w:type="spellEnd"/>
      <w:r w:rsidRPr="00FC7B21">
        <w:rPr>
          <w:rFonts w:ascii="Tahoma" w:hAnsi="Tahoma" w:cs="Tahoma"/>
        </w:rPr>
        <w:t>___ на основании _________________________</w:t>
      </w:r>
    </w:p>
    <w:p w14:paraId="04842415" w14:textId="77777777" w:rsidR="0001566C" w:rsidRPr="00FC7B21" w:rsidRDefault="0001566C" w:rsidP="0001566C">
      <w:pPr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 xml:space="preserve">   (должность, Ф.И.О. полностью)</w:t>
      </w:r>
    </w:p>
    <w:p w14:paraId="5C68F113" w14:textId="77777777" w:rsidR="0001566C" w:rsidRPr="00FC7B21" w:rsidRDefault="0001566C" w:rsidP="0001566C">
      <w:pPr>
        <w:ind w:firstLine="708"/>
        <w:jc w:val="both"/>
        <w:rPr>
          <w:rFonts w:ascii="Tahoma" w:hAnsi="Tahoma" w:cs="Tahoma"/>
          <w:i/>
          <w:color w:val="A6A6A6" w:themeColor="background1" w:themeShade="A6"/>
        </w:rPr>
      </w:pPr>
      <w:r w:rsidRPr="00FC7B21">
        <w:rPr>
          <w:rFonts w:ascii="Tahoma" w:hAnsi="Tahoma" w:cs="Tahoma"/>
          <w:i/>
          <w:color w:val="A6A6A6" w:themeColor="background1" w:themeShade="A6"/>
        </w:rPr>
        <w:t>Редакция №2. При заключении договора с ИП или физическим лицом:</w:t>
      </w:r>
    </w:p>
    <w:p w14:paraId="40F54FA0" w14:textId="77777777" w:rsidR="0001566C" w:rsidRPr="00FC7B21" w:rsidRDefault="0001566C" w:rsidP="0001566C">
      <w:pPr>
        <w:rPr>
          <w:rFonts w:ascii="Tahoma" w:hAnsi="Tahoma" w:cs="Tahoma"/>
          <w:b/>
          <w:color w:val="000000"/>
        </w:rPr>
      </w:pPr>
      <w:r w:rsidRPr="00FC7B21">
        <w:rPr>
          <w:rFonts w:ascii="Tahoma" w:hAnsi="Tahoma" w:cs="Tahoma"/>
          <w:color w:val="000000"/>
        </w:rPr>
        <w:t>_________________________________________, именуем__ в   дальнейшем «Потребитель»,</w:t>
      </w:r>
    </w:p>
    <w:p w14:paraId="1DFC9248" w14:textId="77777777" w:rsidR="0001566C" w:rsidRPr="00FC7B21" w:rsidRDefault="0001566C" w:rsidP="0001566C">
      <w:pPr>
        <w:rPr>
          <w:rFonts w:ascii="Tahoma" w:hAnsi="Tahoma" w:cs="Tahoma"/>
          <w:color w:val="000000"/>
          <w:sz w:val="18"/>
          <w:szCs w:val="18"/>
        </w:rPr>
      </w:pPr>
      <w:r w:rsidRPr="00FC7B21">
        <w:rPr>
          <w:rFonts w:ascii="Tahoma" w:hAnsi="Tahoma" w:cs="Tahoma"/>
          <w:color w:val="000000"/>
        </w:rPr>
        <w:t xml:space="preserve">    </w:t>
      </w:r>
      <w:r w:rsidRPr="00FC7B21">
        <w:rPr>
          <w:rFonts w:ascii="Tahoma" w:hAnsi="Tahoma" w:cs="Tahoma"/>
          <w:color w:val="000000"/>
          <w:sz w:val="18"/>
          <w:szCs w:val="18"/>
        </w:rPr>
        <w:t>(ФИО/Индивидуальный предприниматель ФИО)</w:t>
      </w:r>
    </w:p>
    <w:p w14:paraId="7D848FDF" w14:textId="77777777" w:rsidR="0001566C" w:rsidRPr="00FC7B21" w:rsidRDefault="0001566C" w:rsidP="0001566C">
      <w:pPr>
        <w:jc w:val="both"/>
        <w:rPr>
          <w:rFonts w:ascii="Tahoma" w:hAnsi="Tahoma" w:cs="Tahoma"/>
        </w:rPr>
      </w:pPr>
    </w:p>
    <w:p w14:paraId="6190554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с другой стороны, именуемые в дальнейшем </w:t>
      </w:r>
      <w:proofErr w:type="spellStart"/>
      <w:r w:rsidRPr="00FC7B21">
        <w:rPr>
          <w:rFonts w:ascii="Tahoma" w:hAnsi="Tahoma" w:cs="Tahoma"/>
        </w:rPr>
        <w:t>кажд</w:t>
      </w:r>
      <w:proofErr w:type="spellEnd"/>
      <w:r w:rsidRPr="00FC7B21">
        <w:rPr>
          <w:rFonts w:ascii="Tahoma" w:hAnsi="Tahoma" w:cs="Tahoma"/>
        </w:rPr>
        <w:t>____ в отдельности «Сторона», а совместно – «Стороны», заключили настоящий договор (далее по тексту – Договор) о нижеследующем:</w:t>
      </w:r>
    </w:p>
    <w:p w14:paraId="210AE812" w14:textId="38F9AF07" w:rsidR="0001566C" w:rsidRPr="00FC7B21" w:rsidRDefault="0001566C" w:rsidP="00A256A2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1</w:t>
      </w:r>
      <w:r w:rsidR="00B65124" w:rsidRPr="00FC7B21">
        <w:rPr>
          <w:rFonts w:ascii="Tahoma" w:hAnsi="Tahoma" w:cs="Tahoma"/>
          <w:b/>
        </w:rPr>
        <w:t>. ПРЕДМЕТ ДОГОВОРА</w:t>
      </w:r>
    </w:p>
    <w:p w14:paraId="52BAFD6E" w14:textId="231F5406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1.1. По настоящему Договору Теплоснабжающая организация обязуется подавать Потребителю через присоединенную сеть тепловую энергию (мощность) и (или) теплоноситель,</w:t>
      </w:r>
      <w:r w:rsidR="00CF2EF5">
        <w:rPr>
          <w:rFonts w:ascii="Tahoma" w:hAnsi="Tahoma" w:cs="Tahoma"/>
        </w:rPr>
        <w:t xml:space="preserve"> в том числе как горячую воду на нужды горячего водоснабжения (совместно именуемые "энергетические ресурсы"),</w:t>
      </w:r>
      <w:r w:rsidRPr="00FC7B21">
        <w:rPr>
          <w:rFonts w:ascii="Tahoma" w:hAnsi="Tahoma" w:cs="Tahoma"/>
        </w:rPr>
        <w:t xml:space="preserve"> а Потребитель обязуется принимать и оплачивать </w:t>
      </w:r>
      <w:r w:rsidR="00CF2EF5">
        <w:rPr>
          <w:rFonts w:ascii="Tahoma" w:hAnsi="Tahoma" w:cs="Tahoma"/>
        </w:rPr>
        <w:t xml:space="preserve">энергетические ресурсы, </w:t>
      </w:r>
      <w:r w:rsidRPr="00FC7B21">
        <w:rPr>
          <w:rFonts w:ascii="Tahoma" w:hAnsi="Tahoma" w:cs="Tahoma"/>
        </w:rPr>
        <w:t>а также соблюдать предусмотренный Договором режим</w:t>
      </w:r>
      <w:r w:rsidR="00CF2EF5">
        <w:rPr>
          <w:rFonts w:ascii="Tahoma" w:hAnsi="Tahoma" w:cs="Tahoma"/>
        </w:rPr>
        <w:t xml:space="preserve"> их</w:t>
      </w:r>
      <w:r w:rsidRPr="00FC7B21">
        <w:rPr>
          <w:rFonts w:ascii="Tahoma" w:hAnsi="Tahoma" w:cs="Tahoma"/>
        </w:rPr>
        <w:t xml:space="preserve"> потребления.</w:t>
      </w:r>
    </w:p>
    <w:p w14:paraId="6A994BD6" w14:textId="77777777" w:rsidR="00F92FF7" w:rsidRPr="00FC7B21" w:rsidRDefault="00F92FF7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1.2. Вид теплоносителя: ___________________________________________.</w:t>
      </w:r>
    </w:p>
    <w:p w14:paraId="7B532DCE" w14:textId="1EF47F88" w:rsidR="00F92FF7" w:rsidRPr="00FC7B21" w:rsidRDefault="00B65124" w:rsidP="00A256A2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2. ЦЕНЫ И СТОИМОСТЬ</w:t>
      </w:r>
    </w:p>
    <w:p w14:paraId="4927716A" w14:textId="5BC2D59F" w:rsidR="00F92FF7" w:rsidRPr="00FC7B21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 xml:space="preserve">2.1. Цена </w:t>
      </w:r>
    </w:p>
    <w:p w14:paraId="3DB22805" w14:textId="77777777" w:rsidR="00817FB8" w:rsidRDefault="00817FB8" w:rsidP="00817FB8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2.1.1. Расчет за тепловую энергию (мощность) производится по цене, рассчитанной Теплоснабжающей организацией на соответствующий расчетный период в соответствии с порядком определения цены, установленным положениями действующих на момент оплаты нормативных правовых актов, исходя из:</w:t>
      </w:r>
    </w:p>
    <w:p w14:paraId="76B62CF7" w14:textId="77777777" w:rsidR="00817FB8" w:rsidRPr="00596414" w:rsidRDefault="00817FB8" w:rsidP="00817FB8">
      <w:pPr>
        <w:ind w:firstLine="709"/>
        <w:jc w:val="both"/>
        <w:rPr>
          <w:rFonts w:ascii="Tahoma" w:eastAsia="Calibri" w:hAnsi="Tahoma" w:cs="Tahoma"/>
        </w:rPr>
      </w:pPr>
      <w:r w:rsidRPr="00596414">
        <w:rPr>
          <w:rFonts w:ascii="Tahoma" w:eastAsia="Calibri" w:hAnsi="Tahoma" w:cs="Tahoma"/>
        </w:rPr>
        <w:t xml:space="preserve">- предельного уровня цены на тепловую энергию (мощность), утвержденного приказом органа исполнительной власти </w:t>
      </w:r>
      <w:r w:rsidRPr="00596414">
        <w:rPr>
          <w:rFonts w:ascii="Tahoma" w:eastAsia="Calibri" w:hAnsi="Tahoma" w:cs="Tahoma"/>
          <w:i/>
          <w:u w:val="single"/>
        </w:rPr>
        <w:t>(Наименование региона)</w:t>
      </w:r>
      <w:r w:rsidRPr="00596414">
        <w:rPr>
          <w:rFonts w:ascii="Tahoma" w:eastAsia="Calibri" w:hAnsi="Tahoma" w:cs="Tahoma"/>
        </w:rPr>
        <w:t xml:space="preserve"> в области государственного регулирования тарифов (далее – орган регулирования) на соответствующий расчетный период;</w:t>
      </w:r>
    </w:p>
    <w:p w14:paraId="45E8082D" w14:textId="77777777" w:rsidR="00817FB8" w:rsidRPr="00596414" w:rsidRDefault="00817FB8" w:rsidP="00817FB8">
      <w:pPr>
        <w:ind w:firstLine="709"/>
        <w:jc w:val="both"/>
        <w:rPr>
          <w:rFonts w:ascii="Tahoma" w:eastAsia="Calibri" w:hAnsi="Tahoma" w:cs="Tahoma"/>
        </w:rPr>
      </w:pPr>
      <w:r w:rsidRPr="00596414">
        <w:rPr>
          <w:rFonts w:ascii="Tahoma" w:eastAsia="Calibri" w:hAnsi="Tahoma" w:cs="Tahoma"/>
        </w:rPr>
        <w:t>- обязательств Теплоснабжающей организации по определению цен на тепловую энергию (мощность), принятых в соответствии с соглашением об исполнении схемы теплоснабжения, заключенным между ПАО «Т Плюс» и администрацией муниципального образования «(</w:t>
      </w:r>
      <w:r w:rsidRPr="00596414">
        <w:rPr>
          <w:rFonts w:ascii="Tahoma" w:eastAsia="Calibri" w:hAnsi="Tahoma" w:cs="Tahoma"/>
          <w:i/>
          <w:u w:val="single"/>
        </w:rPr>
        <w:t>Наименование муниципального образование)</w:t>
      </w:r>
      <w:r w:rsidRPr="00596414">
        <w:rPr>
          <w:rFonts w:ascii="Tahoma" w:eastAsia="Calibri" w:hAnsi="Tahoma" w:cs="Tahoma"/>
        </w:rPr>
        <w:t>» и опубликованным на официальном сайте Теплоснабжающей организации, указанном в п. 9 настоящего Договора, (далее – официальный сайт Теплоснабжающей организации);</w:t>
      </w:r>
    </w:p>
    <w:p w14:paraId="718E7758" w14:textId="77777777" w:rsidR="00817FB8" w:rsidRDefault="00817FB8" w:rsidP="00817FB8">
      <w:pPr>
        <w:ind w:firstLine="709"/>
        <w:jc w:val="both"/>
        <w:rPr>
          <w:rFonts w:ascii="Tahoma" w:eastAsia="Calibri" w:hAnsi="Tahoma" w:cs="Tahoma"/>
        </w:rPr>
      </w:pPr>
      <w:r w:rsidRPr="00596414">
        <w:rPr>
          <w:rFonts w:ascii="Tahoma" w:eastAsia="Calibri" w:hAnsi="Tahoma" w:cs="Tahoma"/>
        </w:rPr>
        <w:t>- категории, к которой относится потребитель, теплопотребляющие установки которого расположены в муниципальном образовании «(</w:t>
      </w:r>
      <w:r w:rsidRPr="00596414">
        <w:rPr>
          <w:rFonts w:ascii="Tahoma" w:eastAsia="Calibri" w:hAnsi="Tahoma" w:cs="Tahoma"/>
          <w:i/>
          <w:u w:val="single"/>
        </w:rPr>
        <w:t>Наименование муниципального образование)</w:t>
      </w:r>
      <w:r w:rsidRPr="00596414">
        <w:rPr>
          <w:rFonts w:ascii="Tahoma" w:eastAsia="Calibri" w:hAnsi="Tahoma" w:cs="Tahoma"/>
        </w:rPr>
        <w:t>», если для соответствующей категории потребителей в Стандартах качества обслуживания</w:t>
      </w:r>
      <w:r>
        <w:rPr>
          <w:rFonts w:ascii="Tahoma" w:eastAsia="Calibri" w:hAnsi="Tahoma" w:cs="Tahoma"/>
        </w:rPr>
        <w:t xml:space="preserve"> единой теплоснабжающей организацией потребителей тепловой энергии, опубликованных на официальном сайте Теплоснабжающей организации, предусмотрена дифференциация цен на тепловую энергию (мощность).</w:t>
      </w:r>
    </w:p>
    <w:p w14:paraId="01855260" w14:textId="77777777" w:rsidR="00817FB8" w:rsidRPr="00E445B0" w:rsidRDefault="00817FB8" w:rsidP="00817FB8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Стороны настоящим договорились, что цена на тепловую энергию (мощность), рассчитанная Теплоснабжающей организацией в соответствии с порядком определения цены, установленным </w:t>
      </w:r>
      <w:r w:rsidRPr="00E445B0">
        <w:rPr>
          <w:rFonts w:ascii="Tahoma" w:eastAsia="Calibri" w:hAnsi="Tahoma" w:cs="Tahoma"/>
        </w:rPr>
        <w:lastRenderedPageBreak/>
        <w:t xml:space="preserve">положениями действующих на момент оплаты нормативных правовых актов и условий, указанных в абзаце первом п.2.1.1. настоящего Договора и опубликованным на официальном сайте Теплоснабжающей организации, является ценой, определяемой по соглашению сторон Договора в рамках предельного уровня цены на тепловую энергию (мощность). </w:t>
      </w:r>
    </w:p>
    <w:p w14:paraId="219116A9" w14:textId="77777777" w:rsidR="00817FB8" w:rsidRDefault="00817FB8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>В целях расчета цены на тепловую энергию (мощность) Теплоснабжающая организация в течение _____[15] дней с даты опубликования приказа об утверждении предельного уровня цены на тепловую энергию (мощность) на очередной календарный год осуществляет расчет цены на тепловую энергию (мощность), публикует цену на тепловую энергию (мощность) в виде числового значения на официальном сайте Теплоснабжающей организации и направляет указанную цену с описанием порядка ее расчета Потребителю в форме уведомления вместе с платежными документами за первый расчетный период после вступления в силу настоящего Договора или изменения цифрового значения цены.</w:t>
      </w:r>
    </w:p>
    <w:p w14:paraId="6F44FAF4" w14:textId="32DDAB82" w:rsidR="00F7238A" w:rsidRPr="00C75789" w:rsidRDefault="0047697E" w:rsidP="00487CF5">
      <w:pPr>
        <w:ind w:firstLine="709"/>
        <w:jc w:val="both"/>
        <w:rPr>
          <w:rFonts w:ascii="Tahoma" w:hAnsi="Tahoma" w:cs="Tahoma"/>
        </w:rPr>
      </w:pPr>
      <w:r w:rsidRPr="00C75789">
        <w:rPr>
          <w:rFonts w:ascii="Tahoma" w:eastAsia="Calibri" w:hAnsi="Tahoma" w:cs="Tahoma"/>
        </w:rPr>
        <w:t xml:space="preserve">2.1.2. </w:t>
      </w:r>
      <w:r w:rsidR="00F7238A" w:rsidRPr="00C75789">
        <w:rPr>
          <w:rFonts w:ascii="Tahoma" w:eastAsia="Calibri" w:hAnsi="Tahoma" w:cs="Tahoma"/>
        </w:rPr>
        <w:t>Расчет за теплоноситель</w:t>
      </w:r>
      <w:r w:rsidR="002A66D4" w:rsidRPr="00C75789">
        <w:rPr>
          <w:rFonts w:ascii="Tahoma" w:eastAsia="Calibri" w:hAnsi="Tahoma" w:cs="Tahoma"/>
        </w:rPr>
        <w:t xml:space="preserve"> </w:t>
      </w:r>
      <w:r w:rsidR="00F7238A" w:rsidRPr="00C75789">
        <w:rPr>
          <w:rFonts w:ascii="Tahoma" w:eastAsia="Calibri" w:hAnsi="Tahoma" w:cs="Tahoma"/>
        </w:rPr>
        <w:t>производится по регулируемым тарифам, утвержденным органом регулирования.</w:t>
      </w:r>
    </w:p>
    <w:p w14:paraId="59DECF4B" w14:textId="6A3E7551" w:rsidR="002A66D4" w:rsidRPr="00C75789" w:rsidRDefault="00CF2EF5" w:rsidP="002A66D4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</w:rPr>
        <w:t xml:space="preserve">В течение срока действия настоящего Договора тарифы на </w:t>
      </w:r>
      <w:r w:rsidR="00F7238A" w:rsidRPr="00C75789">
        <w:rPr>
          <w:rFonts w:ascii="Tahoma" w:hAnsi="Tahoma" w:cs="Tahoma"/>
        </w:rPr>
        <w:t>теплоноситель</w:t>
      </w:r>
      <w:r w:rsidR="002A66D4" w:rsidRPr="00C75789">
        <w:rPr>
          <w:rFonts w:ascii="Tahoma" w:hAnsi="Tahoma" w:cs="Tahoma"/>
        </w:rPr>
        <w:t xml:space="preserve"> </w:t>
      </w:r>
      <w:r w:rsidRPr="00C75789">
        <w:rPr>
          <w:rFonts w:ascii="Tahoma" w:hAnsi="Tahoma" w:cs="Tahoma"/>
        </w:rPr>
        <w:t>могут быть изменены органами регулирования. Новые тарифы применяются без предварительного уведомления Потребителя.</w:t>
      </w:r>
    </w:p>
    <w:p w14:paraId="534BB18D" w14:textId="575012DD" w:rsidR="0078436E" w:rsidRDefault="002A66D4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 xml:space="preserve">Теплоснабжающая организация в информационных целях осуществляет публикацию тарифа на </w:t>
      </w:r>
      <w:r w:rsidRPr="00C75789">
        <w:rPr>
          <w:rFonts w:ascii="Tahoma" w:eastAsia="Calibri" w:hAnsi="Tahoma" w:cs="Tahoma"/>
        </w:rPr>
        <w:t>теплоноситель</w:t>
      </w:r>
      <w:r w:rsidRPr="00C75789">
        <w:rPr>
          <w:rFonts w:ascii="Tahoma" w:hAnsi="Tahoma" w:cs="Tahoma"/>
          <w:szCs w:val="20"/>
        </w:rPr>
        <w:t xml:space="preserve"> в виде числовых значений на официальном сайте Теплоснабжающей организации.</w:t>
      </w:r>
    </w:p>
    <w:p w14:paraId="6182976E" w14:textId="35F09FCC" w:rsidR="00C75789" w:rsidRPr="00C75789" w:rsidRDefault="00C75789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>2.1.</w:t>
      </w:r>
      <w:r w:rsidR="0078436E">
        <w:rPr>
          <w:rFonts w:ascii="Tahoma" w:hAnsi="Tahoma" w:cs="Tahoma"/>
          <w:szCs w:val="20"/>
        </w:rPr>
        <w:t>3</w:t>
      </w:r>
      <w:r w:rsidRPr="00C75789">
        <w:rPr>
          <w:rFonts w:ascii="Tahoma" w:hAnsi="Tahoma" w:cs="Tahoma"/>
          <w:szCs w:val="20"/>
        </w:rPr>
        <w:t>. Расчет за горячую воду производится по регулируемым тарифам, утвержденным органом регулирования, установленным в виде формулы двухкомпонентного тарифа с использованием:</w:t>
      </w:r>
    </w:p>
    <w:p w14:paraId="69F8434E" w14:textId="3057D31E" w:rsidR="00C75789" w:rsidRPr="00C75789" w:rsidRDefault="00C75789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>- компонента на тепловую энергию равного цене на тепловую энергию, определенной в соответствии</w:t>
      </w:r>
      <w:r w:rsidR="00DB2174">
        <w:rPr>
          <w:rFonts w:ascii="Tahoma" w:hAnsi="Tahoma" w:cs="Tahoma"/>
          <w:szCs w:val="20"/>
        </w:rPr>
        <w:t xml:space="preserve"> с п. 2.1.1 настоящего Договора</w:t>
      </w:r>
      <w:r w:rsidRPr="00C75789">
        <w:rPr>
          <w:rFonts w:ascii="Tahoma" w:hAnsi="Tahoma" w:cs="Tahoma"/>
          <w:szCs w:val="20"/>
        </w:rPr>
        <w:t>;</w:t>
      </w:r>
    </w:p>
    <w:p w14:paraId="743AFA33" w14:textId="4F252AEF" w:rsidR="00C75789" w:rsidRPr="00C75789" w:rsidRDefault="00C75789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>- компонента на теплоноситель равного тарифу на теплоноситель, утве</w:t>
      </w:r>
      <w:r w:rsidR="00DB2174">
        <w:rPr>
          <w:rFonts w:ascii="Tahoma" w:hAnsi="Tahoma" w:cs="Tahoma"/>
          <w:szCs w:val="20"/>
        </w:rPr>
        <w:t>ржденному органом регулирования</w:t>
      </w:r>
      <w:r w:rsidRPr="00C75789">
        <w:rPr>
          <w:rFonts w:ascii="Tahoma" w:hAnsi="Tahoma" w:cs="Tahoma"/>
          <w:szCs w:val="20"/>
        </w:rPr>
        <w:t>.</w:t>
      </w:r>
    </w:p>
    <w:p w14:paraId="159D61D4" w14:textId="77777777" w:rsidR="00C75789" w:rsidRPr="00C75789" w:rsidRDefault="00C75789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>Теплоснабжающая организация осуществляет публикацию компонентов тарифа на горячую воду в виде числовых значений на официальном сайте Теплоснабжающей организации и направляет с описанием порядка его расчета Потребителю в форме уведомления вместе с платежными документами.</w:t>
      </w:r>
    </w:p>
    <w:p w14:paraId="3BF93C44" w14:textId="51BEB9B0" w:rsidR="00C75789" w:rsidRPr="00C115E1" w:rsidRDefault="00C75789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>В течение срока действия настоящего Договора тарифы на горячую воду в виде компонента на теплоноситель могут быть изменены органами регулирования. Новые тарифы применяются без предварительного уведомления Потребителя.</w:t>
      </w:r>
    </w:p>
    <w:p w14:paraId="14BB8830" w14:textId="7AC39B5A" w:rsidR="00F92FF7" w:rsidRPr="00FC7B21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2.2. Стоимость</w:t>
      </w:r>
    </w:p>
    <w:p w14:paraId="7DF338B5" w14:textId="0D7467D4" w:rsidR="00F7238A" w:rsidRDefault="0001566C" w:rsidP="0001566C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 xml:space="preserve">Стоимость </w:t>
      </w:r>
      <w:r w:rsidR="00E90095" w:rsidRPr="00FC7B21"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Pr="00FC7B21">
        <w:rPr>
          <w:rFonts w:ascii="Tahoma" w:hAnsi="Tahoma" w:cs="Tahoma"/>
          <w:szCs w:val="20"/>
        </w:rPr>
        <w:t>количес</w:t>
      </w:r>
      <w:r w:rsidR="00E90095" w:rsidRPr="00FC7B21">
        <w:rPr>
          <w:rFonts w:ascii="Tahoma" w:hAnsi="Tahoma" w:cs="Tahoma"/>
          <w:szCs w:val="20"/>
        </w:rPr>
        <w:t>тва тепловой энергии (мощности)</w:t>
      </w:r>
      <w:r w:rsidRPr="00FC7B21">
        <w:rPr>
          <w:rFonts w:ascii="Tahoma" w:hAnsi="Tahoma" w:cs="Tahoma"/>
          <w:szCs w:val="20"/>
        </w:rPr>
        <w:t xml:space="preserve">, </w:t>
      </w:r>
      <w:r w:rsidR="00F7238A">
        <w:rPr>
          <w:rFonts w:ascii="Tahoma" w:hAnsi="Tahoma" w:cs="Tahoma"/>
          <w:szCs w:val="20"/>
        </w:rPr>
        <w:t xml:space="preserve">теплоносителя </w:t>
      </w:r>
      <w:r w:rsidR="00E90095" w:rsidRPr="00FC7B21">
        <w:rPr>
          <w:rFonts w:ascii="Tahoma" w:hAnsi="Tahoma" w:cs="Tahoma"/>
          <w:szCs w:val="20"/>
        </w:rPr>
        <w:t>рассчитанного</w:t>
      </w:r>
      <w:r w:rsidRPr="00FC7B21">
        <w:rPr>
          <w:rFonts w:ascii="Tahoma" w:hAnsi="Tahoma" w:cs="Tahoma"/>
          <w:szCs w:val="20"/>
        </w:rPr>
        <w:t xml:space="preserve"> в соответствии с </w:t>
      </w:r>
      <w:r w:rsidR="00E90095" w:rsidRPr="00FC7B21">
        <w:rPr>
          <w:rFonts w:ascii="Tahoma" w:hAnsi="Tahoma" w:cs="Tahoma"/>
          <w:szCs w:val="20"/>
        </w:rPr>
        <w:t>Условиями теплоснабжения к</w:t>
      </w:r>
      <w:r w:rsidRPr="00FC7B21">
        <w:rPr>
          <w:rFonts w:ascii="Tahoma" w:hAnsi="Tahoma" w:cs="Tahoma"/>
          <w:szCs w:val="20"/>
        </w:rPr>
        <w:t xml:space="preserve"> Договор</w:t>
      </w:r>
      <w:r w:rsidR="00E90095" w:rsidRPr="00FC7B21">
        <w:rPr>
          <w:rFonts w:ascii="Tahoma" w:hAnsi="Tahoma" w:cs="Tahoma"/>
          <w:szCs w:val="20"/>
        </w:rPr>
        <w:t>у</w:t>
      </w:r>
      <w:r w:rsidRPr="00FC7B21">
        <w:rPr>
          <w:rFonts w:ascii="Tahoma" w:hAnsi="Tahoma" w:cs="Tahoma"/>
          <w:szCs w:val="20"/>
        </w:rPr>
        <w:t>, определяется</w:t>
      </w:r>
      <w:r w:rsidR="00E90095" w:rsidRPr="00FC7B21">
        <w:rPr>
          <w:rFonts w:ascii="Tahoma" w:hAnsi="Tahoma" w:cs="Tahoma"/>
          <w:szCs w:val="20"/>
        </w:rPr>
        <w:t xml:space="preserve"> как </w:t>
      </w:r>
      <w:r w:rsidR="00F7238A">
        <w:rPr>
          <w:rFonts w:ascii="Tahoma" w:hAnsi="Tahoma" w:cs="Tahoma"/>
          <w:szCs w:val="20"/>
        </w:rPr>
        <w:t>сумм</w:t>
      </w:r>
      <w:r w:rsidR="00360D49">
        <w:rPr>
          <w:rFonts w:ascii="Tahoma" w:hAnsi="Tahoma" w:cs="Tahoma"/>
          <w:szCs w:val="20"/>
        </w:rPr>
        <w:t>а</w:t>
      </w:r>
      <w:r w:rsidR="00F7238A">
        <w:rPr>
          <w:rFonts w:ascii="Tahoma" w:hAnsi="Tahoma" w:cs="Tahoma"/>
          <w:szCs w:val="20"/>
        </w:rPr>
        <w:t xml:space="preserve"> </w:t>
      </w:r>
      <w:r w:rsidR="00E90095" w:rsidRPr="00FC7B21">
        <w:rPr>
          <w:rFonts w:ascii="Tahoma" w:hAnsi="Tahoma" w:cs="Tahoma"/>
          <w:szCs w:val="20"/>
        </w:rPr>
        <w:t>произведени</w:t>
      </w:r>
      <w:r w:rsidR="00F7238A">
        <w:rPr>
          <w:rFonts w:ascii="Tahoma" w:hAnsi="Tahoma" w:cs="Tahoma"/>
          <w:szCs w:val="20"/>
        </w:rPr>
        <w:t>й</w:t>
      </w:r>
    </w:p>
    <w:p w14:paraId="294D7E24" w14:textId="127CE1DF" w:rsidR="00F7238A" w:rsidRDefault="00F7238A" w:rsidP="0001566C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01566C" w:rsidRPr="00FC7B21">
        <w:rPr>
          <w:rFonts w:ascii="Tahoma" w:hAnsi="Tahoma" w:cs="Tahoma"/>
          <w:szCs w:val="20"/>
        </w:rPr>
        <w:t>цены на тепловую энергию</w:t>
      </w:r>
      <w:r>
        <w:rPr>
          <w:rFonts w:ascii="Tahoma" w:hAnsi="Tahoma" w:cs="Tahoma"/>
          <w:szCs w:val="20"/>
        </w:rPr>
        <w:t xml:space="preserve"> (мощность)</w:t>
      </w:r>
      <w:r w:rsidR="0001566C" w:rsidRPr="00FC7B21">
        <w:rPr>
          <w:rFonts w:ascii="Tahoma" w:hAnsi="Tahoma" w:cs="Tahoma"/>
          <w:szCs w:val="20"/>
        </w:rPr>
        <w:t xml:space="preserve"> на количество потребленной тепловой энергии</w:t>
      </w:r>
      <w:r>
        <w:rPr>
          <w:rFonts w:ascii="Tahoma" w:hAnsi="Tahoma" w:cs="Tahoma"/>
          <w:szCs w:val="20"/>
        </w:rPr>
        <w:t xml:space="preserve"> (мощности)</w:t>
      </w:r>
      <w:r w:rsidR="00254A4F">
        <w:rPr>
          <w:rFonts w:ascii="Tahoma" w:hAnsi="Tahoma" w:cs="Tahoma"/>
          <w:szCs w:val="20"/>
        </w:rPr>
        <w:t xml:space="preserve">, </w:t>
      </w:r>
      <w:r w:rsidR="00254A4F" w:rsidRPr="00EF1E07">
        <w:rPr>
          <w:rFonts w:ascii="Tahoma" w:hAnsi="Tahoma" w:cs="Tahoma"/>
          <w:szCs w:val="20"/>
        </w:rPr>
        <w:t>за исключением тепловой энергии, потребленной на нужды горячего водоснабжения</w:t>
      </w:r>
      <w:r w:rsidR="00487CF5">
        <w:rPr>
          <w:rFonts w:ascii="Tahoma" w:hAnsi="Tahoma" w:cs="Tahoma"/>
          <w:szCs w:val="20"/>
        </w:rPr>
        <w:t>.</w:t>
      </w:r>
    </w:p>
    <w:p w14:paraId="69FFCB65" w14:textId="42F9F4FA" w:rsidR="0001566C" w:rsidRPr="00FC7B21" w:rsidRDefault="00F7238A" w:rsidP="0001566C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01566C" w:rsidRPr="00FC7B21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тарифа на теплоноситель на количество потребленного теплоносителя</w:t>
      </w:r>
      <w:r w:rsidR="00254A4F" w:rsidRPr="00EF1E07">
        <w:rPr>
          <w:rFonts w:ascii="Tahoma" w:hAnsi="Tahoma" w:cs="Tahoma"/>
          <w:szCs w:val="20"/>
        </w:rPr>
        <w:t>, за исключением количества теплоносителя, потребленного на нужды горячего водоснабжения</w:t>
      </w:r>
      <w:r>
        <w:rPr>
          <w:rFonts w:ascii="Tahoma" w:hAnsi="Tahoma" w:cs="Tahoma"/>
          <w:szCs w:val="20"/>
        </w:rPr>
        <w:t>.</w:t>
      </w:r>
    </w:p>
    <w:p w14:paraId="6B9FC9CB" w14:textId="7AD203FD" w:rsidR="00C1054C" w:rsidRPr="002376DE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 xml:space="preserve">Стоимость </w:t>
      </w:r>
      <w:r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Pr="002376DE">
        <w:rPr>
          <w:rFonts w:ascii="Tahoma" w:hAnsi="Tahoma" w:cs="Tahoma"/>
          <w:szCs w:val="20"/>
        </w:rPr>
        <w:t>количества горячей воды, рассчитанн</w:t>
      </w:r>
      <w:r>
        <w:rPr>
          <w:rFonts w:ascii="Tahoma" w:hAnsi="Tahoma" w:cs="Tahoma"/>
          <w:szCs w:val="20"/>
        </w:rPr>
        <w:t xml:space="preserve">ого </w:t>
      </w:r>
      <w:r w:rsidRPr="002376DE">
        <w:rPr>
          <w:rFonts w:ascii="Tahoma" w:hAnsi="Tahoma" w:cs="Tahoma"/>
          <w:szCs w:val="20"/>
        </w:rPr>
        <w:t xml:space="preserve">в соответствии с </w:t>
      </w:r>
      <w:r w:rsidRPr="00FC7B21">
        <w:rPr>
          <w:rFonts w:ascii="Tahoma" w:hAnsi="Tahoma" w:cs="Tahoma"/>
          <w:szCs w:val="20"/>
        </w:rPr>
        <w:t xml:space="preserve">Условиями теплоснабжения </w:t>
      </w:r>
      <w:r>
        <w:rPr>
          <w:rFonts w:ascii="Tahoma" w:hAnsi="Tahoma" w:cs="Tahoma"/>
          <w:szCs w:val="20"/>
        </w:rPr>
        <w:t xml:space="preserve">к </w:t>
      </w:r>
      <w:r w:rsidRPr="002376DE">
        <w:rPr>
          <w:rFonts w:ascii="Tahoma" w:hAnsi="Tahoma" w:cs="Tahoma"/>
          <w:szCs w:val="20"/>
        </w:rPr>
        <w:t>Договор</w:t>
      </w:r>
      <w:r>
        <w:rPr>
          <w:rFonts w:ascii="Tahoma" w:hAnsi="Tahoma" w:cs="Tahoma"/>
          <w:szCs w:val="20"/>
        </w:rPr>
        <w:t>у</w:t>
      </w:r>
      <w:r w:rsidRPr="002376DE">
        <w:rPr>
          <w:rFonts w:ascii="Tahoma" w:hAnsi="Tahoma" w:cs="Tahoma"/>
          <w:szCs w:val="20"/>
        </w:rPr>
        <w:t>, определяется с использованием двухкомпонентного тарифа на горячую воду как сумма произведений:</w:t>
      </w:r>
    </w:p>
    <w:p w14:paraId="6C0D6E2C" w14:textId="77777777" w:rsidR="00C1054C" w:rsidRPr="002376DE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 xml:space="preserve">- компонента на тепловую энергию на количество потребленной тепловой энергии на нужды горячего водоснабжения, </w:t>
      </w:r>
    </w:p>
    <w:p w14:paraId="0AD6F245" w14:textId="5AAEC4ED" w:rsidR="00C1054C" w:rsidRPr="00FC7B21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>- компонента на теплоноситель на количество потребленного теплоносителя на нужды горячего водоснабжения.</w:t>
      </w:r>
    </w:p>
    <w:p w14:paraId="3C5659F6" w14:textId="7F69DF5E" w:rsidR="00F92FF7" w:rsidRDefault="00F751B0" w:rsidP="00E90095">
      <w:pPr>
        <w:pStyle w:val="a0"/>
        <w:ind w:firstLine="709"/>
        <w:rPr>
          <w:rFonts w:ascii="Tahoma" w:hAnsi="Tahoma" w:cs="Tahoma"/>
        </w:rPr>
      </w:pPr>
      <w:r>
        <w:rPr>
          <w:rStyle w:val="a6"/>
          <w:rFonts w:ascii="Tahoma" w:hAnsi="Tahoma" w:cs="Tahoma"/>
        </w:rPr>
        <w:footnoteReference w:id="3"/>
      </w:r>
      <w:r w:rsidR="00F92FF7" w:rsidRPr="00FC7B21">
        <w:rPr>
          <w:rFonts w:ascii="Tahoma" w:hAnsi="Tahoma" w:cs="Tahoma"/>
        </w:rPr>
        <w:t xml:space="preserve">Плановая общая стоимость </w:t>
      </w:r>
      <w:r w:rsidR="00903333">
        <w:rPr>
          <w:rFonts w:ascii="Tahoma" w:hAnsi="Tahoma" w:cs="Tahoma"/>
        </w:rPr>
        <w:t>энергетических ресурсов</w:t>
      </w:r>
      <w:r w:rsidR="00F92FF7" w:rsidRPr="00FC7B21" w:rsidDel="001505F4">
        <w:rPr>
          <w:rFonts w:ascii="Tahoma" w:hAnsi="Tahoma" w:cs="Tahoma"/>
        </w:rPr>
        <w:t xml:space="preserve"> </w:t>
      </w:r>
      <w:r w:rsidR="00F92FF7" w:rsidRPr="00FC7B21">
        <w:rPr>
          <w:rFonts w:ascii="Tahoma" w:hAnsi="Tahoma" w:cs="Tahoma"/>
        </w:rPr>
        <w:t xml:space="preserve">(ориентировочная цена договора) составляет ____________ руб., в том числе НДС _______ руб. </w:t>
      </w:r>
      <w:r w:rsidR="00487CF5" w:rsidRPr="00241A1A">
        <w:rPr>
          <w:rFonts w:ascii="Tahoma" w:hAnsi="Tahoma" w:cs="Tahoma"/>
        </w:rPr>
        <w:t xml:space="preserve">Указанная величина носит </w:t>
      </w:r>
      <w:r w:rsidR="00487CF5" w:rsidRPr="00C75789">
        <w:rPr>
          <w:rFonts w:ascii="Tahoma" w:hAnsi="Tahoma" w:cs="Tahoma"/>
        </w:rPr>
        <w:t xml:space="preserve">исключительно информационный характер и не подлежит учету при определении цены и (или) стоимости </w:t>
      </w:r>
      <w:r w:rsidR="00487CF5" w:rsidRPr="00241A1A">
        <w:rPr>
          <w:rFonts w:ascii="Tahoma" w:hAnsi="Tahoma" w:cs="Tahoma"/>
        </w:rPr>
        <w:t>поставляем</w:t>
      </w:r>
      <w:r w:rsidR="00360D49">
        <w:rPr>
          <w:rFonts w:ascii="Tahoma" w:hAnsi="Tahoma" w:cs="Tahoma"/>
        </w:rPr>
        <w:t>ых</w:t>
      </w:r>
      <w:r w:rsidR="00360D49" w:rsidRPr="00C75789">
        <w:rPr>
          <w:rFonts w:ascii="Tahoma" w:hAnsi="Tahoma" w:cs="Tahoma"/>
        </w:rPr>
        <w:t xml:space="preserve"> энергетических ресурсов</w:t>
      </w:r>
      <w:r w:rsidR="00487CF5" w:rsidRPr="00C75789">
        <w:rPr>
          <w:rFonts w:ascii="Tahoma" w:hAnsi="Tahoma" w:cs="Tahoma"/>
        </w:rPr>
        <w:t>.</w:t>
      </w:r>
    </w:p>
    <w:p w14:paraId="10782038" w14:textId="77777777" w:rsidR="00487CF5" w:rsidRPr="00AA54EC" w:rsidRDefault="00487CF5" w:rsidP="00487CF5">
      <w:pPr>
        <w:adjustRightInd w:val="0"/>
        <w:spacing w:before="120"/>
        <w:jc w:val="both"/>
        <w:rPr>
          <w:rFonts w:ascii="Tahoma" w:hAnsi="Tahoma" w:cs="Tahoma"/>
          <w:b/>
        </w:rPr>
      </w:pPr>
      <w:r w:rsidRPr="00AA54EC">
        <w:rPr>
          <w:rFonts w:ascii="Tahoma" w:hAnsi="Tahoma" w:cs="Tahoma"/>
          <w:b/>
        </w:rPr>
        <w:t>2.3. Порядок оплаты</w:t>
      </w:r>
    </w:p>
    <w:p w14:paraId="3877371E" w14:textId="59B439AD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>Оплата за энергетические ресурсы производится Потребителем в следующем порядке:</w:t>
      </w:r>
    </w:p>
    <w:p w14:paraId="508A3B03" w14:textId="77777777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>- до 18 числа текущего месяца – промежуточный платеж в размере 35% плановой общей стоимости энергетических ресурсов, потребляемых в месяце, за который осуществляется оплата, либо в размере, указанном в выставленном Теплоснабжающей организацией счете на оплату;</w:t>
      </w:r>
    </w:p>
    <w:p w14:paraId="6206B602" w14:textId="77777777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lastRenderedPageBreak/>
        <w:t>- до последнего числа текущего месяца – промежуточный платеж в размере 50% плановой общей стоимости энергетических ресурсов, потребляемых в месяце, за который осуществляется оплата, либо в размере, указанном в выставленном Теплоснабжающей организацией счете на оплату;</w:t>
      </w:r>
    </w:p>
    <w:p w14:paraId="3681555A" w14:textId="77777777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>- до 10 числа месяца, следующего за расчетным, осуществляется оплата за фактически потребленные в истекшем месяце энергетические ресурсы с учетом средств, ранее внесенных Потребителем.</w:t>
      </w:r>
    </w:p>
    <w:p w14:paraId="1AB42362" w14:textId="77777777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 xml:space="preserve">Если Потребитель является автономным учреждением, казенным предприятием оплата за энергетические ресурсы производится Потребителем в следующем порядке: </w:t>
      </w:r>
    </w:p>
    <w:p w14:paraId="0BBE173C" w14:textId="77777777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>- до 18 числа текущего месяца – промежуточный платеж в размере 30% плановой общей стоимости энергетических ресурсов, потребляемых в месяце, за который осуществляется оплата, либо в размере, указанном в выставленном Теплоснабжающей организацией счете на оплату;</w:t>
      </w:r>
    </w:p>
    <w:p w14:paraId="168E07DB" w14:textId="77777777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>- до 10-го числа месяца, следующего за расчетным, осуществляется оплата за фактически потребленные в истекшем месяце энергетические ресурсы с учетом средств, ранее внесенных Потребителем.</w:t>
      </w:r>
    </w:p>
    <w:p w14:paraId="0382FBA7" w14:textId="6DE99401" w:rsid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>При наличии переплаты, излишне уплаченная сумма зачисляется в счет погашения задолженности (при наличии) или в счет оплаты ресурсов за следующий расчетный период.</w:t>
      </w:r>
    </w:p>
    <w:p w14:paraId="6A459140" w14:textId="796472BD" w:rsidR="00F31B04" w:rsidRPr="00F31B04" w:rsidRDefault="00F31B04" w:rsidP="00F31B04">
      <w:pPr>
        <w:pStyle w:val="a0"/>
        <w:ind w:firstLine="709"/>
        <w:rPr>
          <w:rFonts w:ascii="Tahoma" w:hAnsi="Tahoma" w:cs="Tahoma"/>
          <w:szCs w:val="20"/>
        </w:rPr>
      </w:pPr>
      <w:r w:rsidRPr="00F31B04">
        <w:rPr>
          <w:rFonts w:ascii="Tahoma" w:hAnsi="Tahoma" w:cs="Tahoma"/>
          <w:szCs w:val="20"/>
        </w:rPr>
        <w:t>Способ осуществления Потребителем оплаты коммунальной услуги по отоплению (в течение отопительного периода либо равномерно в течение календарного года) в отношении нежилого помещения, расположенного в многоквартирном доме, определяется в соответствии с Правилами предоставления коммунальных услуг.</w:t>
      </w:r>
    </w:p>
    <w:p w14:paraId="5BA962F9" w14:textId="76F0032D" w:rsidR="00B41ACF" w:rsidRPr="00FC7B21" w:rsidRDefault="00B65124" w:rsidP="00B41ACF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 ПАРАМЕТРЫ КАЧЕСТВА ТЕПЛОСНАБЖЕНИЯ</w:t>
      </w:r>
      <w:r w:rsidR="00E37F78">
        <w:rPr>
          <w:rFonts w:ascii="Tahoma" w:hAnsi="Tahoma" w:cs="Tahoma"/>
          <w:b/>
        </w:rPr>
        <w:t>, ПАРАМЕТРЫ, ОТРАЖАЮЩИЕ ДОПУСТИМЫЕ ПЕРЕРЫВЫ В ТЕПЛОСНАБЖЕНИИ,</w:t>
      </w:r>
      <w:r w:rsidRPr="00FC7B21">
        <w:rPr>
          <w:rFonts w:ascii="Tahoma" w:hAnsi="Tahoma" w:cs="Tahoma"/>
          <w:b/>
        </w:rPr>
        <w:t xml:space="preserve"> И РЕЖИМ ПОТРЕБЛЕНИЯ</w:t>
      </w:r>
    </w:p>
    <w:p w14:paraId="1691337C" w14:textId="4A70128E" w:rsidR="00B41ACF" w:rsidRPr="00FC7B21" w:rsidRDefault="00B41ACF" w:rsidP="00B41ACF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3.1. Параметры качества теплоснабжения</w:t>
      </w:r>
    </w:p>
    <w:p w14:paraId="1390C570" w14:textId="1537E0E5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3.1.1. Температура теплоносителя в подающем трубопроводе</w:t>
      </w:r>
      <w:r w:rsidR="006959D8">
        <w:rPr>
          <w:rFonts w:ascii="Tahoma" w:hAnsi="Tahoma" w:cs="Tahoma"/>
          <w:szCs w:val="20"/>
        </w:rPr>
        <w:t>. Значение температуры теплоносителя</w:t>
      </w:r>
      <w:r w:rsidR="006959D8" w:rsidRPr="008D78DD">
        <w:t xml:space="preserve"> </w:t>
      </w:r>
      <w:r w:rsidR="006959D8">
        <w:t xml:space="preserve">определяется </w:t>
      </w:r>
      <w:r w:rsidR="006959D8" w:rsidRPr="008D78DD">
        <w:rPr>
          <w:rFonts w:ascii="Tahoma" w:hAnsi="Tahoma" w:cs="Tahoma"/>
          <w:szCs w:val="20"/>
        </w:rPr>
        <w:t>в точке поставки как среднесуточное значение температуры теплоносителя в подающем трубопроводе по температурному графику</w:t>
      </w:r>
      <w:r w:rsidR="006959D8">
        <w:rPr>
          <w:rFonts w:ascii="Tahoma" w:hAnsi="Tahoma" w:cs="Tahoma"/>
          <w:szCs w:val="20"/>
        </w:rPr>
        <w:t xml:space="preserve"> в соответствии с</w:t>
      </w:r>
      <w:r w:rsidR="003E195A" w:rsidRPr="00FC7B21">
        <w:rPr>
          <w:rFonts w:ascii="Tahoma" w:hAnsi="Tahoma" w:cs="Tahoma"/>
          <w:szCs w:val="20"/>
        </w:rPr>
        <w:t xml:space="preserve"> Приложени</w:t>
      </w:r>
      <w:r w:rsidR="006959D8">
        <w:rPr>
          <w:rFonts w:ascii="Tahoma" w:hAnsi="Tahoma" w:cs="Tahoma"/>
          <w:szCs w:val="20"/>
        </w:rPr>
        <w:t>ем</w:t>
      </w:r>
      <w:r w:rsidR="003E195A" w:rsidRPr="00FC7B21">
        <w:rPr>
          <w:rFonts w:ascii="Tahoma" w:hAnsi="Tahoma" w:cs="Tahoma"/>
          <w:szCs w:val="20"/>
        </w:rPr>
        <w:t xml:space="preserve"> №7</w:t>
      </w:r>
      <w:r w:rsidRPr="00FC7B21">
        <w:rPr>
          <w:rFonts w:ascii="Tahoma" w:hAnsi="Tahoma" w:cs="Tahoma"/>
          <w:szCs w:val="20"/>
        </w:rPr>
        <w:t xml:space="preserve"> к настоящему Договору.</w:t>
      </w:r>
    </w:p>
    <w:p w14:paraId="6E6164E9" w14:textId="7FB7824A" w:rsidR="00B41ACF" w:rsidRDefault="00B41ACF" w:rsidP="00B41ACF">
      <w:pPr>
        <w:pStyle w:val="a0"/>
        <w:ind w:firstLine="709"/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</w:pPr>
      <w:r w:rsidRPr="00FC7B21">
        <w:rPr>
          <w:rFonts w:ascii="Tahoma" w:hAnsi="Tahoma" w:cs="Tahoma"/>
          <w:szCs w:val="20"/>
        </w:rPr>
        <w:t>3.1.2. Давление теплоносителя в подающем трубопроводе</w:t>
      </w:r>
      <w:r w:rsidR="006959D8">
        <w:rPr>
          <w:rFonts w:ascii="Tahoma" w:hAnsi="Tahoma" w:cs="Tahoma"/>
          <w:szCs w:val="20"/>
        </w:rPr>
        <w:t xml:space="preserve">. </w:t>
      </w:r>
      <w:r w:rsidR="006959D8" w:rsidRPr="008D78DD">
        <w:rPr>
          <w:rFonts w:ascii="Tahoma" w:hAnsi="Tahoma" w:cs="Tahoma"/>
          <w:szCs w:val="20"/>
        </w:rPr>
        <w:t>Значение</w:t>
      </w:r>
      <w:r w:rsidR="006959D8" w:rsidRPr="008D78DD">
        <w:t xml:space="preserve"> </w:t>
      </w:r>
      <w:r w:rsidR="006959D8">
        <w:rPr>
          <w:rFonts w:ascii="Tahoma" w:hAnsi="Tahoma" w:cs="Tahoma"/>
          <w:szCs w:val="20"/>
        </w:rPr>
        <w:t>д</w:t>
      </w:r>
      <w:r w:rsidR="006959D8" w:rsidRPr="008D78DD">
        <w:rPr>
          <w:rFonts w:ascii="Tahoma" w:hAnsi="Tahoma" w:cs="Tahoma"/>
          <w:szCs w:val="20"/>
        </w:rPr>
        <w:t>авлени</w:t>
      </w:r>
      <w:r w:rsidR="006959D8">
        <w:rPr>
          <w:rFonts w:ascii="Tahoma" w:hAnsi="Tahoma" w:cs="Tahoma"/>
          <w:szCs w:val="20"/>
        </w:rPr>
        <w:t>я</w:t>
      </w:r>
      <w:r w:rsidR="006959D8" w:rsidRPr="008D78DD">
        <w:rPr>
          <w:rFonts w:ascii="Tahoma" w:hAnsi="Tahoma" w:cs="Tahoma"/>
          <w:szCs w:val="20"/>
        </w:rPr>
        <w:t xml:space="preserve"> теплоносителя в подающем трубопроводе </w:t>
      </w:r>
      <w:r w:rsidR="006959D8">
        <w:rPr>
          <w:rFonts w:ascii="Tahoma" w:hAnsi="Tahoma" w:cs="Tahoma"/>
          <w:szCs w:val="20"/>
        </w:rPr>
        <w:t xml:space="preserve">определяется </w:t>
      </w:r>
      <w:r w:rsidR="006959D8" w:rsidRPr="008D78DD">
        <w:rPr>
          <w:rFonts w:ascii="Tahoma" w:hAnsi="Tahoma" w:cs="Tahoma"/>
          <w:szCs w:val="20"/>
        </w:rPr>
        <w:t>в точке поставки как среднесуточное значение</w:t>
      </w:r>
      <w:r w:rsidR="006959D8">
        <w:rPr>
          <w:rFonts w:ascii="Tahoma" w:hAnsi="Tahoma" w:cs="Tahoma"/>
          <w:szCs w:val="20"/>
        </w:rPr>
        <w:t xml:space="preserve"> в соответствии</w:t>
      </w:r>
      <w:r w:rsidR="00840B32" w:rsidRPr="00FC7B21">
        <w:rPr>
          <w:rFonts w:ascii="Tahoma" w:hAnsi="Tahoma" w:cs="Tahoma"/>
          <w:szCs w:val="20"/>
        </w:rPr>
        <w:t xml:space="preserve"> </w:t>
      </w:r>
      <w:r w:rsidR="006959D8">
        <w:rPr>
          <w:rFonts w:ascii="Tahoma" w:hAnsi="Tahoma" w:cs="Tahoma"/>
          <w:szCs w:val="20"/>
        </w:rPr>
        <w:t>с</w:t>
      </w:r>
      <w:r w:rsidR="00840B32" w:rsidRPr="00FC7B21">
        <w:rPr>
          <w:rFonts w:ascii="Tahoma" w:hAnsi="Tahoma" w:cs="Tahoma"/>
          <w:szCs w:val="20"/>
        </w:rPr>
        <w:t xml:space="preserve"> Приложени</w:t>
      </w:r>
      <w:r w:rsidR="006959D8">
        <w:rPr>
          <w:rFonts w:ascii="Tahoma" w:hAnsi="Tahoma" w:cs="Tahoma"/>
          <w:szCs w:val="20"/>
        </w:rPr>
        <w:t>ем</w:t>
      </w:r>
      <w:r w:rsidR="00840B32" w:rsidRPr="00FC7B21">
        <w:rPr>
          <w:rFonts w:ascii="Tahoma" w:hAnsi="Tahoma" w:cs="Tahoma"/>
          <w:szCs w:val="20"/>
        </w:rPr>
        <w:t xml:space="preserve"> №7 к настоящему Договору.</w:t>
      </w:r>
      <w:r w:rsidR="002B298E">
        <w:rPr>
          <w:rFonts w:ascii="Tahoma" w:hAnsi="Tahoma" w:cs="Tahoma"/>
          <w:szCs w:val="20"/>
        </w:rPr>
        <w:t xml:space="preserve"> </w:t>
      </w:r>
      <w:r w:rsidR="002B298E" w:rsidRPr="002B298E">
        <w:rPr>
          <w:rFonts w:ascii="Tahoma" w:hAnsi="Tahoma" w:cs="Tahoma"/>
          <w:szCs w:val="20"/>
        </w:rPr>
        <w:t>Это условие не применяется, если теплопотребляющие установки подключены к тепловым сетям системы теплоснабжения по независимой схеме и (или) регулятор давления и (или) регулятор расхода установлен на теплопотребляющих установках</w:t>
      </w:r>
      <w:r w:rsidR="002B298E"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  <w:t>.</w:t>
      </w:r>
    </w:p>
    <w:p w14:paraId="28A1A4C2" w14:textId="77777777" w:rsidR="007936A7" w:rsidRPr="005D195E" w:rsidRDefault="007936A7" w:rsidP="007936A7">
      <w:pPr>
        <w:pStyle w:val="a0"/>
        <w:rPr>
          <w:rFonts w:ascii="Tahoma" w:hAnsi="Tahoma" w:cs="Tahoma"/>
          <w:b/>
          <w:szCs w:val="20"/>
        </w:rPr>
      </w:pPr>
      <w:r w:rsidRPr="005D195E">
        <w:rPr>
          <w:rFonts w:ascii="Tahoma" w:hAnsi="Tahoma" w:cs="Tahoma"/>
          <w:b/>
          <w:szCs w:val="20"/>
        </w:rPr>
        <w:t>3.2 Параметры, отражающие допустимые перерывы в теплоснабжении</w:t>
      </w:r>
    </w:p>
    <w:p w14:paraId="5C3A602C" w14:textId="77777777" w:rsidR="007936A7" w:rsidRPr="0050095B" w:rsidRDefault="007936A7" w:rsidP="007936A7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3.2.1. </w:t>
      </w:r>
      <w:r w:rsidRPr="0050095B">
        <w:rPr>
          <w:rFonts w:ascii="Tahoma" w:hAnsi="Tahoma" w:cs="Tahoma"/>
          <w:szCs w:val="20"/>
        </w:rPr>
        <w:t>Параметры, отражающие допустимые перерывы в теплоснабжении, предусматривают допустимую сторонами настоящего Договора продолжительность прекращения в точке поставки подачи тепловой энергии и (или) теплоносителя в подающем трубопроводе</w:t>
      </w:r>
      <w:r>
        <w:rPr>
          <w:rFonts w:ascii="Tahoma" w:hAnsi="Tahoma" w:cs="Tahoma"/>
          <w:szCs w:val="20"/>
        </w:rPr>
        <w:t xml:space="preserve"> (перерывы в теплоснабжении)</w:t>
      </w:r>
      <w:r w:rsidRPr="0050095B">
        <w:rPr>
          <w:rFonts w:ascii="Tahoma" w:hAnsi="Tahoma" w:cs="Tahoma"/>
          <w:szCs w:val="20"/>
        </w:rPr>
        <w:t>.</w:t>
      </w:r>
    </w:p>
    <w:p w14:paraId="53535F89" w14:textId="49267B02" w:rsidR="007936A7" w:rsidRDefault="00D92BAC" w:rsidP="002B298E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</w:t>
      </w:r>
      <w:r w:rsidR="007936A7">
        <w:rPr>
          <w:rFonts w:ascii="Tahoma" w:hAnsi="Tahoma" w:cs="Tahoma"/>
          <w:szCs w:val="20"/>
        </w:rPr>
        <w:t>2</w:t>
      </w:r>
      <w:r>
        <w:rPr>
          <w:rFonts w:ascii="Tahoma" w:hAnsi="Tahoma" w:cs="Tahoma"/>
          <w:szCs w:val="20"/>
        </w:rPr>
        <w:t>.</w:t>
      </w:r>
      <w:r w:rsidR="00C2247E">
        <w:rPr>
          <w:rFonts w:ascii="Tahoma" w:hAnsi="Tahoma" w:cs="Tahoma"/>
          <w:szCs w:val="20"/>
        </w:rPr>
        <w:t>2</w:t>
      </w:r>
      <w:r>
        <w:rPr>
          <w:rFonts w:ascii="Tahoma" w:hAnsi="Tahoma" w:cs="Tahoma"/>
          <w:szCs w:val="20"/>
        </w:rPr>
        <w:t xml:space="preserve">. </w:t>
      </w:r>
      <w:r w:rsidR="007D32D6">
        <w:rPr>
          <w:rFonts w:ascii="Tahoma" w:hAnsi="Tahoma" w:cs="Tahoma"/>
          <w:szCs w:val="20"/>
        </w:rPr>
        <w:t xml:space="preserve">Поставка </w:t>
      </w:r>
      <w:r w:rsidR="002B298E" w:rsidRPr="002B298E">
        <w:rPr>
          <w:rFonts w:ascii="Tahoma" w:hAnsi="Tahoma" w:cs="Tahoma"/>
          <w:szCs w:val="20"/>
        </w:rPr>
        <w:t xml:space="preserve">тепловой энергии на нужды отопления </w:t>
      </w:r>
      <w:r w:rsidR="007D32D6">
        <w:rPr>
          <w:rFonts w:ascii="Tahoma" w:hAnsi="Tahoma" w:cs="Tahoma"/>
          <w:szCs w:val="20"/>
        </w:rPr>
        <w:t>осуществляется бесперебойно</w:t>
      </w:r>
      <w:r w:rsidR="002B298E">
        <w:rPr>
          <w:rFonts w:ascii="Tahoma" w:hAnsi="Tahoma" w:cs="Tahoma"/>
          <w:szCs w:val="20"/>
        </w:rPr>
        <w:t xml:space="preserve">, за исключением случаев, установленных условиями настоящего Договора, </w:t>
      </w:r>
      <w:r w:rsidR="002B298E" w:rsidRPr="002B298E">
        <w:rPr>
          <w:rFonts w:ascii="Tahoma" w:hAnsi="Tahoma" w:cs="Tahoma"/>
          <w:szCs w:val="20"/>
        </w:rPr>
        <w:t>требованиями технических регламентов и иных обязательных требований законодательства РФ</w:t>
      </w:r>
      <w:r w:rsidR="007D32D6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Допускаются отклонения от данной величины согласно </w:t>
      </w:r>
      <w:r w:rsidR="007936A7">
        <w:rPr>
          <w:rFonts w:ascii="Tahoma" w:hAnsi="Tahoma" w:cs="Tahoma"/>
          <w:szCs w:val="20"/>
        </w:rPr>
        <w:t>п</w:t>
      </w:r>
      <w:r w:rsidR="007936A7" w:rsidRPr="00A33C57">
        <w:rPr>
          <w:rFonts w:ascii="Tahoma" w:hAnsi="Tahoma" w:cs="Tahoma"/>
          <w:szCs w:val="20"/>
        </w:rPr>
        <w:t>редел</w:t>
      </w:r>
      <w:r w:rsidR="007936A7">
        <w:rPr>
          <w:rFonts w:ascii="Tahoma" w:hAnsi="Tahoma" w:cs="Tahoma"/>
          <w:szCs w:val="20"/>
        </w:rPr>
        <w:t>ам</w:t>
      </w:r>
      <w:r w:rsidR="007936A7" w:rsidRPr="00A33C57">
        <w:rPr>
          <w:rFonts w:ascii="Tahoma" w:hAnsi="Tahoma" w:cs="Tahoma"/>
          <w:szCs w:val="20"/>
        </w:rPr>
        <w:t xml:space="preserve"> разрешенных отклонений значений</w:t>
      </w:r>
      <w:r w:rsidR="007936A7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параметров, согласованных Сторонами в п.3.</w:t>
      </w:r>
      <w:r w:rsidR="007936A7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>. настоящего Договора.</w:t>
      </w:r>
    </w:p>
    <w:p w14:paraId="3C4A3721" w14:textId="6E9E8AF4" w:rsidR="00D92BAC" w:rsidRDefault="00D92BAC" w:rsidP="0053133F">
      <w:pPr>
        <w:adjustRightInd w:val="0"/>
        <w:spacing w:before="120"/>
        <w:jc w:val="both"/>
        <w:rPr>
          <w:rFonts w:ascii="Tahoma" w:hAnsi="Tahoma" w:cs="Tahoma"/>
        </w:rPr>
      </w:pPr>
      <w:r w:rsidRPr="0053133F"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3</w:t>
      </w:r>
      <w:r w:rsidRPr="0053133F">
        <w:rPr>
          <w:rFonts w:ascii="Tahoma" w:hAnsi="Tahoma" w:cs="Tahoma"/>
          <w:b/>
        </w:rPr>
        <w:t>.</w:t>
      </w:r>
      <w:r>
        <w:rPr>
          <w:rFonts w:ascii="Tahoma" w:hAnsi="Tahoma" w:cs="Tahoma"/>
        </w:rPr>
        <w:t xml:space="preserve"> </w:t>
      </w:r>
      <w:r w:rsidRPr="00B2550F">
        <w:rPr>
          <w:rFonts w:ascii="Tahoma" w:hAnsi="Tahoma" w:cs="Tahoma"/>
        </w:rPr>
        <w:t xml:space="preserve">В отношении нежилого помещения, расположенного в многоквартирном доме, не имеющего отдельного теплового ввода, значения параметров качества теплоснабжения </w:t>
      </w:r>
      <w:r>
        <w:rPr>
          <w:rFonts w:ascii="Tahoma" w:hAnsi="Tahoma" w:cs="Tahoma"/>
        </w:rPr>
        <w:t xml:space="preserve">и </w:t>
      </w:r>
      <w:r w:rsidR="007936A7">
        <w:rPr>
          <w:rFonts w:ascii="Tahoma" w:hAnsi="Tahoma" w:cs="Tahoma"/>
        </w:rPr>
        <w:t>параметров, отражающих допустимые перерывы в теплоснабжении,</w:t>
      </w:r>
      <w:r>
        <w:rPr>
          <w:rFonts w:ascii="Tahoma" w:hAnsi="Tahoma" w:cs="Tahoma"/>
        </w:rPr>
        <w:t xml:space="preserve"> определяются </w:t>
      </w:r>
      <w:r w:rsidRPr="00B2550F">
        <w:rPr>
          <w:rFonts w:ascii="Tahoma" w:hAnsi="Tahoma" w:cs="Tahoma"/>
        </w:rPr>
        <w:t>в соответств</w:t>
      </w:r>
      <w:r>
        <w:rPr>
          <w:rFonts w:ascii="Tahoma" w:hAnsi="Tahoma" w:cs="Tahoma"/>
        </w:rPr>
        <w:t>ии с п. 3.1.-3.</w:t>
      </w:r>
      <w:r w:rsidR="007936A7">
        <w:rPr>
          <w:rFonts w:ascii="Tahoma" w:hAnsi="Tahoma" w:cs="Tahoma"/>
        </w:rPr>
        <w:t>2</w:t>
      </w:r>
      <w:r>
        <w:rPr>
          <w:rFonts w:ascii="Tahoma" w:hAnsi="Tahoma" w:cs="Tahoma"/>
        </w:rPr>
        <w:t>. настоящего Договора, если иные параметры не установлен</w:t>
      </w:r>
      <w:r w:rsidRPr="00B2550F">
        <w:rPr>
          <w:rFonts w:ascii="Tahoma" w:hAnsi="Tahoma" w:cs="Tahoma"/>
        </w:rPr>
        <w:t>ы</w:t>
      </w:r>
      <w:r>
        <w:rPr>
          <w:rFonts w:ascii="Tahoma" w:hAnsi="Tahoma" w:cs="Tahoma"/>
        </w:rPr>
        <w:t xml:space="preserve"> </w:t>
      </w:r>
      <w:r w:rsidRPr="00B2550F">
        <w:rPr>
          <w:rFonts w:ascii="Tahoma" w:hAnsi="Tahoma" w:cs="Tahoma"/>
        </w:rPr>
        <w:t>в договоре теплоснабжения, заключенном для поставки тепловой энергии (мощности) в такой многоквартирный дом в целях оказания коммунальной услуги по отоплению населению и приравненным к нему категориям потребителей.</w:t>
      </w:r>
    </w:p>
    <w:p w14:paraId="2054C0B3" w14:textId="5345A9DA" w:rsidR="00B41ACF" w:rsidRPr="00FC7B21" w:rsidRDefault="00B41ACF" w:rsidP="00D402C7">
      <w:pPr>
        <w:adjustRightInd w:val="0"/>
        <w:spacing w:before="120"/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4</w:t>
      </w:r>
      <w:r w:rsidR="00522080" w:rsidRPr="00FC7B21">
        <w:rPr>
          <w:rFonts w:ascii="Tahoma" w:hAnsi="Tahoma" w:cs="Tahoma"/>
          <w:b/>
        </w:rPr>
        <w:t>.</w:t>
      </w:r>
      <w:r w:rsidRPr="00FC7B21">
        <w:rPr>
          <w:rFonts w:ascii="Tahoma" w:hAnsi="Tahoma" w:cs="Tahoma"/>
          <w:b/>
        </w:rPr>
        <w:t xml:space="preserve"> Пределы разрешенных отклонений значений параметров качества теплоснабжения</w:t>
      </w:r>
    </w:p>
    <w:p w14:paraId="358DF370" w14:textId="5A8E9735" w:rsidR="00312EA5" w:rsidRPr="00DC13A3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DC13A3">
        <w:rPr>
          <w:rFonts w:ascii="Tahoma" w:hAnsi="Tahoma" w:cs="Tahoma"/>
          <w:szCs w:val="20"/>
        </w:rPr>
        <w:t>Пределы разрешенных отклонений значений параметров качества теплоснабжения 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</w:p>
    <w:p w14:paraId="1303FBBD" w14:textId="33AD58A5" w:rsidR="00B41ACF" w:rsidRPr="00DC13A3" w:rsidRDefault="00312EA5" w:rsidP="0078436E">
      <w:pPr>
        <w:pStyle w:val="a0"/>
        <w:ind w:firstLine="709"/>
        <w:rPr>
          <w:rFonts w:ascii="Tahoma" w:hAnsi="Tahoma" w:cs="Tahoma"/>
          <w:b/>
        </w:rPr>
      </w:pPr>
      <w:r w:rsidRPr="0078436E">
        <w:rPr>
          <w:rFonts w:ascii="Tahoma" w:hAnsi="Tahoma" w:cs="Tahoma"/>
          <w:szCs w:val="20"/>
        </w:rPr>
        <w:lastRenderedPageBreak/>
        <w:t>Диапазон</w:t>
      </w:r>
      <w:r w:rsidRPr="0078436E">
        <w:rPr>
          <w:rFonts w:ascii="Tahoma" w:hAnsi="Tahoma" w:cs="Tahoma"/>
        </w:rPr>
        <w:t xml:space="preserve"> значений параметров качества теплоснабжения и д</w:t>
      </w:r>
      <w:r w:rsidR="00B41ACF" w:rsidRPr="0078436E">
        <w:rPr>
          <w:rFonts w:ascii="Tahoma" w:hAnsi="Tahoma" w:cs="Tahoma"/>
        </w:rPr>
        <w:t>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</w:t>
      </w:r>
      <w:r w:rsidR="009F1879">
        <w:rPr>
          <w:rFonts w:ascii="Tahoma" w:hAnsi="Tahoma" w:cs="Tahoma"/>
        </w:rPr>
        <w:t>:</w:t>
      </w:r>
    </w:p>
    <w:p w14:paraId="46463B89" w14:textId="3291E9BC" w:rsidR="00312EA5" w:rsidRPr="00DC13A3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DC13A3">
        <w:rPr>
          <w:rFonts w:ascii="Tahoma" w:hAnsi="Tahoma" w:cs="Tahoma"/>
          <w:szCs w:val="20"/>
        </w:rPr>
        <w:t>3.</w:t>
      </w:r>
      <w:r w:rsidR="007936A7">
        <w:rPr>
          <w:rFonts w:ascii="Tahoma" w:hAnsi="Tahoma" w:cs="Tahoma"/>
          <w:szCs w:val="20"/>
        </w:rPr>
        <w:t>4</w:t>
      </w:r>
      <w:r w:rsidRPr="00DC13A3">
        <w:rPr>
          <w:rFonts w:ascii="Tahoma" w:hAnsi="Tahoma" w:cs="Tahoma"/>
          <w:szCs w:val="20"/>
        </w:rPr>
        <w:t>.1. Диапазон значений параметров качества теплоснабжения</w:t>
      </w:r>
      <w:r w:rsidR="00D2060D">
        <w:rPr>
          <w:rStyle w:val="a6"/>
          <w:rFonts w:ascii="Tahoma" w:hAnsi="Tahoma" w:cs="Tahoma"/>
          <w:szCs w:val="20"/>
        </w:rPr>
        <w:footnoteReference w:id="4"/>
      </w:r>
      <w:r w:rsidRPr="00DC13A3">
        <w:rPr>
          <w:rFonts w:ascii="Tahoma" w:hAnsi="Tahoma" w:cs="Tahoma"/>
          <w:szCs w:val="20"/>
        </w:rPr>
        <w:t>:</w:t>
      </w:r>
    </w:p>
    <w:p w14:paraId="796F9B4C" w14:textId="77777777" w:rsidR="007D32D6" w:rsidRPr="007D32D6" w:rsidRDefault="007D32D6" w:rsidP="007D32D6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>- по температуре воды, поступающей в тепловую сеть, - +/- 3%;</w:t>
      </w:r>
    </w:p>
    <w:p w14:paraId="726B2285" w14:textId="54CB4B60" w:rsidR="007D32D6" w:rsidRPr="007D32D6" w:rsidRDefault="007D32D6" w:rsidP="007D32D6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>- по давлению в подающем трубопроводе, - +/- 5%</w:t>
      </w:r>
      <w:r w:rsidR="00BE7D4A">
        <w:rPr>
          <w:rFonts w:ascii="Tahoma" w:hAnsi="Tahoma" w:cs="Tahoma"/>
          <w:szCs w:val="20"/>
        </w:rPr>
        <w:t>.</w:t>
      </w:r>
    </w:p>
    <w:p w14:paraId="6D81AE90" w14:textId="77777777" w:rsidR="00C35624" w:rsidRDefault="007D32D6" w:rsidP="00B41ACF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>Указанные величины дополнительно увеличиваются на величину погрешности теплосчетчика, но не более чем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  <w:p w14:paraId="748C174B" w14:textId="0FD52FB7" w:rsidR="00312EA5" w:rsidRPr="00DC13A3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DC13A3">
        <w:rPr>
          <w:rFonts w:ascii="Tahoma" w:hAnsi="Tahoma" w:cs="Tahoma"/>
          <w:szCs w:val="20"/>
        </w:rPr>
        <w:t>3.</w:t>
      </w:r>
      <w:r w:rsidR="007936A7">
        <w:rPr>
          <w:rFonts w:ascii="Tahoma" w:hAnsi="Tahoma" w:cs="Tahoma"/>
          <w:szCs w:val="20"/>
        </w:rPr>
        <w:t>4</w:t>
      </w:r>
      <w:r w:rsidRPr="00DC13A3">
        <w:rPr>
          <w:rFonts w:ascii="Tahoma" w:hAnsi="Tahoma" w:cs="Tahoma"/>
          <w:szCs w:val="20"/>
        </w:rPr>
        <w:t>.2. Допустимая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теплоснабжения:</w:t>
      </w:r>
    </w:p>
    <w:p w14:paraId="1ADD4672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CD6258">
        <w:rPr>
          <w:rFonts w:ascii="Tahoma" w:hAnsi="Tahoma" w:cs="Tahoma"/>
          <w:szCs w:val="20"/>
        </w:rPr>
        <w:t>с 1-го по 4-й год, следующий за годом окончания переходного периода, - 24 часа (единовременно);</w:t>
      </w:r>
    </w:p>
    <w:p w14:paraId="35E45383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5-го по 6-й год, следующий за годом окончания переходного периода, - 18 часов (единовременно);</w:t>
      </w:r>
    </w:p>
    <w:p w14:paraId="1364A91A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7-го по 8-й год, следующий за годом окончания переходного периода, - 12 часов (единовременно);</w:t>
      </w:r>
    </w:p>
    <w:p w14:paraId="17B7FC20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9-го по 10-й год, следующий за годом окончания переходного периода, - 8 часов (единовременно);</w:t>
      </w:r>
    </w:p>
    <w:p w14:paraId="08501B84" w14:textId="7793D5BD" w:rsidR="00B41ACF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11-го года, следующего за годом окончания переходного периода, - 4 часа (единовременно).</w:t>
      </w:r>
    </w:p>
    <w:p w14:paraId="09F24E0C" w14:textId="00943283" w:rsidR="00D92BAC" w:rsidRPr="007D32D6" w:rsidRDefault="00D92BAC" w:rsidP="00D92BAC">
      <w:pPr>
        <w:adjustRightInd w:val="0"/>
        <w:spacing w:before="120"/>
        <w:jc w:val="both"/>
        <w:rPr>
          <w:rFonts w:ascii="Tahoma" w:hAnsi="Tahoma" w:cs="Tahoma"/>
          <w:b/>
        </w:rPr>
      </w:pPr>
      <w:r w:rsidRPr="007D32D6"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5</w:t>
      </w:r>
      <w:r w:rsidRPr="007D32D6">
        <w:rPr>
          <w:rFonts w:ascii="Tahoma" w:hAnsi="Tahoma" w:cs="Tahoma"/>
          <w:b/>
        </w:rPr>
        <w:t>. Пределы разрешенных отклонений значений параметров, отражающих допустимые перерывы в теплоснабжении.</w:t>
      </w:r>
    </w:p>
    <w:p w14:paraId="4C6F0392" w14:textId="5D61EA28" w:rsidR="002B298E" w:rsidRPr="00FC7B21" w:rsidRDefault="0044429D" w:rsidP="00D92BAC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</w:t>
      </w:r>
      <w:r w:rsidR="00D92BAC" w:rsidRPr="007D32D6">
        <w:rPr>
          <w:rFonts w:ascii="Tahoma" w:hAnsi="Tahoma" w:cs="Tahoma"/>
        </w:rPr>
        <w:t>опустимая сторонами указанного договора продолжительность прекращения в то</w:t>
      </w:r>
      <w:r w:rsidR="00D92BAC" w:rsidRPr="002F0401">
        <w:rPr>
          <w:rFonts w:ascii="Tahoma" w:hAnsi="Tahoma" w:cs="Tahoma"/>
        </w:rPr>
        <w:t>чке поставки подачи тепловой энергии и (или) теплоносителя в подающем трубопроводе</w:t>
      </w:r>
      <w:r w:rsidR="00D92BAC" w:rsidRPr="002F0401">
        <w:rPr>
          <w:rFonts w:ascii="Tahoma" w:hAnsi="Tahoma" w:cs="Tahoma"/>
          <w:szCs w:val="20"/>
        </w:rPr>
        <w:t xml:space="preserve"> определяется в соответствии с условиями </w:t>
      </w:r>
      <w:r w:rsidR="000D439F">
        <w:rPr>
          <w:rFonts w:ascii="Tahoma" w:hAnsi="Tahoma" w:cs="Tahoma"/>
          <w:szCs w:val="20"/>
        </w:rPr>
        <w:t xml:space="preserve">документов о </w:t>
      </w:r>
      <w:r w:rsidR="00D92BAC" w:rsidRPr="002F0401">
        <w:rPr>
          <w:rFonts w:ascii="Tahoma" w:hAnsi="Tahoma" w:cs="Tahoma"/>
          <w:szCs w:val="20"/>
        </w:rPr>
        <w:t>подключени</w:t>
      </w:r>
      <w:r w:rsidR="000D439F">
        <w:rPr>
          <w:rFonts w:ascii="Tahoma" w:hAnsi="Tahoma" w:cs="Tahoma"/>
          <w:szCs w:val="20"/>
        </w:rPr>
        <w:t>и</w:t>
      </w:r>
      <w:r w:rsidR="00D92BAC" w:rsidRPr="002F0401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а также</w:t>
      </w:r>
      <w:r w:rsidR="00D92BAC" w:rsidRPr="007D32D6">
        <w:rPr>
          <w:rFonts w:ascii="Tahoma" w:hAnsi="Tahoma" w:cs="Tahoma"/>
        </w:rPr>
        <w:t xml:space="preserve"> в соответствии с требованиями технических регламентов и иных обязательных требований, установленных законодательством Российской Федерации.</w:t>
      </w:r>
    </w:p>
    <w:p w14:paraId="30DF25CA" w14:textId="1060F0A1" w:rsidR="00522080" w:rsidRPr="00FC7B21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6</w:t>
      </w:r>
      <w:r w:rsidRPr="00FC7B21">
        <w:rPr>
          <w:rFonts w:ascii="Tahoma" w:hAnsi="Tahoma" w:cs="Tahoma"/>
          <w:b/>
        </w:rPr>
        <w:t>. Показатели качества теплоносителя по физико-химическим характеристикам</w:t>
      </w:r>
    </w:p>
    <w:p w14:paraId="15820C59" w14:textId="418A2DFB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Показатели качества теплоносителя по физико-химическим характеристикам соответствуют требованиям технических регламентов и иным требованиям законодательства РФ.</w:t>
      </w:r>
    </w:p>
    <w:p w14:paraId="02B56B08" w14:textId="71FBF9C5" w:rsidR="00522080" w:rsidRPr="00FC7B21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7</w:t>
      </w:r>
      <w:r w:rsidRPr="00FC7B21">
        <w:rPr>
          <w:rFonts w:ascii="Tahoma" w:hAnsi="Tahoma" w:cs="Tahoma"/>
          <w:b/>
        </w:rPr>
        <w:t>. Среднесуточная температура наружного воздуха</w:t>
      </w:r>
    </w:p>
    <w:p w14:paraId="64429074" w14:textId="4C467003" w:rsidR="00817FB8" w:rsidRDefault="00817FB8" w:rsidP="00817FB8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Среднесуточная температура наружного воздуха - средняя величина температуры наружного воздуха принимается по данным метеорологической службы ФГБУ «Гидрометцентр России» </w:t>
      </w:r>
      <w:r>
        <w:rPr>
          <w:rFonts w:ascii="Tahoma" w:hAnsi="Tahoma" w:cs="Tahoma"/>
        </w:rPr>
        <w:t>(метеостанции по адресу)</w:t>
      </w:r>
      <w:r>
        <w:rPr>
          <w:rFonts w:ascii="Tahoma" w:hAnsi="Tahoma" w:cs="Tahoma"/>
          <w:szCs w:val="20"/>
        </w:rPr>
        <w:t>.</w:t>
      </w:r>
    </w:p>
    <w:p w14:paraId="4CF8E4A0" w14:textId="6AA9FDFD" w:rsidR="00E9144A" w:rsidRPr="00421AF7" w:rsidRDefault="00D92BAC" w:rsidP="00421AF7">
      <w:pPr>
        <w:adjustRightInd w:val="0"/>
        <w:spacing w:before="120"/>
        <w:jc w:val="both"/>
        <w:rPr>
          <w:rFonts w:ascii="Tahoma" w:eastAsia="Calibri" w:hAnsi="Tahoma"/>
          <w:b/>
        </w:rPr>
      </w:pPr>
      <w:r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8</w:t>
      </w:r>
      <w:r>
        <w:rPr>
          <w:rFonts w:ascii="Tahoma" w:hAnsi="Tahoma" w:cs="Tahoma"/>
          <w:b/>
        </w:rPr>
        <w:t>.</w:t>
      </w:r>
      <w:r w:rsidR="00025688" w:rsidRPr="00FC7B21">
        <w:rPr>
          <w:rFonts w:ascii="Tahoma" w:hAnsi="Tahoma" w:cs="Tahoma"/>
          <w:b/>
        </w:rPr>
        <w:t xml:space="preserve"> Отклонение значений параметров качества теплоснабжения и (или) параметров</w:t>
      </w:r>
      <w:r w:rsidR="000A54C2">
        <w:rPr>
          <w:rFonts w:ascii="Tahoma" w:hAnsi="Tahoma" w:cs="Tahoma"/>
          <w:b/>
        </w:rPr>
        <w:t xml:space="preserve">, </w:t>
      </w:r>
      <w:r w:rsidR="000A54C2" w:rsidRPr="00421AF7">
        <w:rPr>
          <w:rFonts w:ascii="Tahoma" w:hAnsi="Tahoma" w:cs="Tahoma"/>
          <w:b/>
        </w:rPr>
        <w:t>отражающих допустимые перерывы в теплоснабжении, за пределы их разрешенных отклонений</w:t>
      </w:r>
    </w:p>
    <w:p w14:paraId="111278A3" w14:textId="548952BC" w:rsidR="00086852" w:rsidRDefault="00086852" w:rsidP="00025688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3.</w:t>
      </w:r>
      <w:r w:rsidR="007936A7">
        <w:rPr>
          <w:rFonts w:ascii="Tahoma" w:eastAsia="Calibri" w:hAnsi="Tahoma" w:cs="Tahoma"/>
        </w:rPr>
        <w:t>8</w:t>
      </w:r>
      <w:r>
        <w:rPr>
          <w:rFonts w:ascii="Tahoma" w:eastAsia="Calibri" w:hAnsi="Tahoma" w:cs="Tahoma"/>
        </w:rPr>
        <w:t xml:space="preserve">.1. </w:t>
      </w:r>
      <w:r w:rsidRPr="00FC7B21">
        <w:rPr>
          <w:rFonts w:ascii="Tahoma" w:eastAsia="Calibri" w:hAnsi="Tahoma" w:cs="Tahoma"/>
        </w:rPr>
        <w:t>Потребитель обязан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определенных п.3</w:t>
      </w:r>
      <w:r w:rsidR="006A6332">
        <w:rPr>
          <w:rFonts w:ascii="Tahoma" w:eastAsia="Calibri" w:hAnsi="Tahoma" w:cs="Tahoma"/>
        </w:rPr>
        <w:t>.</w:t>
      </w:r>
      <w:r w:rsidR="0078436E">
        <w:rPr>
          <w:rFonts w:ascii="Tahoma" w:eastAsia="Calibri" w:hAnsi="Tahoma" w:cs="Tahoma"/>
        </w:rPr>
        <w:t>1</w:t>
      </w:r>
      <w:r w:rsidR="000244B9">
        <w:rPr>
          <w:rFonts w:ascii="Tahoma" w:eastAsia="Calibri" w:hAnsi="Tahoma" w:cs="Tahoma"/>
        </w:rPr>
        <w:t>.</w:t>
      </w:r>
      <w:r w:rsidR="006A6332">
        <w:rPr>
          <w:rFonts w:ascii="Tahoma" w:eastAsia="Calibri" w:hAnsi="Tahoma" w:cs="Tahoma"/>
        </w:rPr>
        <w:t xml:space="preserve"> </w:t>
      </w:r>
      <w:r w:rsidR="0078436E">
        <w:rPr>
          <w:rFonts w:ascii="Tahoma" w:eastAsia="Calibri" w:hAnsi="Tahoma" w:cs="Tahoma"/>
        </w:rPr>
        <w:t>-</w:t>
      </w:r>
      <w:r w:rsidR="006A6332">
        <w:rPr>
          <w:rFonts w:ascii="Tahoma" w:eastAsia="Calibri" w:hAnsi="Tahoma" w:cs="Tahoma"/>
        </w:rPr>
        <w:t xml:space="preserve"> 3.</w:t>
      </w:r>
      <w:r w:rsidR="00BE7D4A">
        <w:rPr>
          <w:rFonts w:ascii="Tahoma" w:eastAsia="Calibri" w:hAnsi="Tahoma" w:cs="Tahoma"/>
        </w:rPr>
        <w:t>5</w:t>
      </w:r>
      <w:r w:rsidR="000244B9">
        <w:rPr>
          <w:rFonts w:ascii="Tahoma" w:eastAsia="Calibri" w:hAnsi="Tahoma" w:cs="Tahoma"/>
        </w:rPr>
        <w:t>.</w:t>
      </w:r>
      <w:r w:rsidRPr="00FC7B21">
        <w:rPr>
          <w:rFonts w:ascii="Tahoma" w:eastAsia="Calibri" w:hAnsi="Tahoma" w:cs="Tahoma"/>
        </w:rPr>
        <w:t xml:space="preserve"> настоящего Договора, немедленно сообщить об этом в Теплоснабжающую организацию </w:t>
      </w:r>
      <w:r w:rsidRPr="00517898">
        <w:rPr>
          <w:rFonts w:ascii="Tahoma" w:hAnsi="Tahoma"/>
        </w:rPr>
        <w:t xml:space="preserve">любым </w:t>
      </w:r>
      <w:r w:rsidRPr="00C115E1">
        <w:rPr>
          <w:rFonts w:ascii="Tahoma" w:hAnsi="Tahoma"/>
        </w:rPr>
        <w:t>из перечисленных способо</w:t>
      </w:r>
      <w:r>
        <w:rPr>
          <w:rFonts w:ascii="Tahoma" w:hAnsi="Tahoma"/>
        </w:rPr>
        <w:t xml:space="preserve">в: </w:t>
      </w:r>
      <w:r w:rsidRPr="001415A5">
        <w:rPr>
          <w:rFonts w:ascii="Tahoma" w:hAnsi="Tahoma" w:cs="Tahoma"/>
        </w:rPr>
        <w:t>посредством направления сообщения на адрес электронной почты (E-</w:t>
      </w:r>
      <w:proofErr w:type="spellStart"/>
      <w:r w:rsidRPr="001415A5">
        <w:rPr>
          <w:rFonts w:ascii="Tahoma" w:hAnsi="Tahoma" w:cs="Tahoma"/>
        </w:rPr>
        <w:t>mail</w:t>
      </w:r>
      <w:proofErr w:type="spellEnd"/>
      <w:r w:rsidRPr="001415A5">
        <w:rPr>
          <w:rFonts w:ascii="Tahoma" w:hAnsi="Tahoma" w:cs="Tahoma"/>
        </w:rPr>
        <w:t>)</w:t>
      </w:r>
      <w:r>
        <w:rPr>
          <w:rFonts w:ascii="Tahoma" w:hAnsi="Tahoma" w:cs="Tahoma"/>
        </w:rPr>
        <w:t>, телефонограммой по реквизитам</w:t>
      </w:r>
      <w:r w:rsidR="00DB217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указанным в п.8 настоящего Договора</w:t>
      </w:r>
      <w:r w:rsidRPr="00FC7B21">
        <w:rPr>
          <w:rFonts w:ascii="Tahoma" w:eastAsia="Calibri" w:hAnsi="Tahoma" w:cs="Tahoma"/>
        </w:rPr>
        <w:t>.</w:t>
      </w:r>
    </w:p>
    <w:p w14:paraId="4A4F97C5" w14:textId="12D50FF6" w:rsidR="00086852" w:rsidRDefault="00CF3F83" w:rsidP="00025688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Теплоснабжающая организация осуществляет регистрацию обращения Потребителя </w:t>
      </w:r>
      <w:r>
        <w:rPr>
          <w:rFonts w:ascii="Tahoma" w:hAnsi="Tahoma" w:cs="Tahoma"/>
        </w:rPr>
        <w:t>в</w:t>
      </w:r>
      <w:r w:rsidR="00086852" w:rsidRPr="00FC7B21">
        <w:rPr>
          <w:rFonts w:ascii="Tahoma" w:hAnsi="Tahoma" w:cs="Tahoma"/>
        </w:rPr>
        <w:t xml:space="preserve"> порядке, установленном стандартами качества обслуживания единой теплоснабжающей организацией потребителей тепловой энергии</w:t>
      </w:r>
      <w:r w:rsidR="00086852">
        <w:rPr>
          <w:rFonts w:ascii="Tahoma" w:hAnsi="Tahoma" w:cs="Tahoma"/>
        </w:rPr>
        <w:t>.</w:t>
      </w:r>
    </w:p>
    <w:p w14:paraId="2A7AAB67" w14:textId="1E36B51A" w:rsidR="00086852" w:rsidRPr="00FC7B21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7936A7">
        <w:rPr>
          <w:rFonts w:ascii="Tahoma" w:hAnsi="Tahoma" w:cs="Tahoma"/>
        </w:rPr>
        <w:t>8</w:t>
      </w:r>
      <w:r>
        <w:rPr>
          <w:rFonts w:ascii="Tahoma" w:hAnsi="Tahoma" w:cs="Tahoma"/>
        </w:rPr>
        <w:t>.2. В</w:t>
      </w:r>
      <w:r w:rsidRPr="00FC7B21">
        <w:rPr>
          <w:rFonts w:ascii="Tahoma" w:hAnsi="Tahoma" w:cs="Tahoma"/>
        </w:rPr>
        <w:t xml:space="preserve"> случае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организации, контроль режима и качества поставки тепловой энергии </w:t>
      </w:r>
      <w:r w:rsidRPr="00FC7B21">
        <w:rPr>
          <w:rFonts w:ascii="Tahoma" w:hAnsi="Tahoma" w:cs="Tahoma"/>
        </w:rPr>
        <w:lastRenderedPageBreak/>
        <w:t>(мощности) и (или) теплоносителя</w:t>
      </w:r>
      <w:r w:rsidR="0044228E">
        <w:rPr>
          <w:rFonts w:ascii="Tahoma" w:hAnsi="Tahoma" w:cs="Tahoma"/>
        </w:rPr>
        <w:t xml:space="preserve">, в т.ч. </w:t>
      </w:r>
      <w:r w:rsidR="0044228E" w:rsidRPr="0044228E">
        <w:rPr>
          <w:rFonts w:ascii="Tahoma" w:hAnsi="Tahoma" w:cs="Tahoma"/>
        </w:rPr>
        <w:t>проверка обращения об отклонении значений параметров качества теплоснабжения</w:t>
      </w:r>
      <w:r w:rsidRPr="00FC7B21">
        <w:rPr>
          <w:rFonts w:ascii="Tahoma" w:hAnsi="Tahoma" w:cs="Tahoma"/>
        </w:rPr>
        <w:t xml:space="preserve"> осуществляются с использованием автоматизированной информационно-измерительной системы</w:t>
      </w:r>
      <w:r w:rsidR="00CF3F83">
        <w:rPr>
          <w:rFonts w:ascii="Tahoma" w:hAnsi="Tahoma" w:cs="Tahoma"/>
        </w:rPr>
        <w:t xml:space="preserve"> без выхода на объект</w:t>
      </w:r>
      <w:r>
        <w:rPr>
          <w:rFonts w:ascii="Tahoma" w:hAnsi="Tahoma" w:cs="Tahoma"/>
        </w:rPr>
        <w:t xml:space="preserve">, в качестве акта применяется акт, выгруженный из </w:t>
      </w:r>
      <w:r w:rsidRPr="00FC7B21">
        <w:rPr>
          <w:rFonts w:ascii="Tahoma" w:hAnsi="Tahoma" w:cs="Tahoma"/>
        </w:rPr>
        <w:t>автоматизированной информационно-измерительной системы</w:t>
      </w:r>
      <w:r>
        <w:rPr>
          <w:rFonts w:ascii="Tahoma" w:hAnsi="Tahoma" w:cs="Tahoma"/>
        </w:rPr>
        <w:t>,</w:t>
      </w:r>
      <w:r w:rsidRPr="00FC7B2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который</w:t>
      </w:r>
      <w:r w:rsidRPr="00FC7B21">
        <w:rPr>
          <w:rFonts w:ascii="Tahoma" w:hAnsi="Tahoma" w:cs="Tahoma"/>
        </w:rPr>
        <w:t xml:space="preserve"> не требует </w:t>
      </w:r>
      <w:r>
        <w:rPr>
          <w:rFonts w:ascii="Tahoma" w:hAnsi="Tahoma" w:cs="Tahoma"/>
        </w:rPr>
        <w:t>подписи обеих Сторон</w:t>
      </w:r>
      <w:r w:rsidRPr="00FC7B21">
        <w:rPr>
          <w:rFonts w:ascii="Tahoma" w:hAnsi="Tahoma" w:cs="Tahoma"/>
        </w:rPr>
        <w:t>.</w:t>
      </w:r>
    </w:p>
    <w:p w14:paraId="3DAD9750" w14:textId="20059A1E" w:rsidR="00086852" w:rsidRDefault="00086852" w:rsidP="0008685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Фиксация начала и окончания </w:t>
      </w:r>
      <w:r>
        <w:rPr>
          <w:rFonts w:ascii="Tahoma" w:hAnsi="Tahoma" w:cs="Tahoma"/>
        </w:rPr>
        <w:t>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</w:t>
      </w:r>
      <w:r w:rsidRPr="00FC7B21">
        <w:rPr>
          <w:rFonts w:ascii="Tahoma" w:hAnsi="Tahoma" w:cs="Tahoma"/>
        </w:rPr>
        <w:t xml:space="preserve"> также осуществляются на основании данных, зафиксированных автоматизированной информационно-измерительной системы энергетических ресурсов Теплоснабжающей организации.</w:t>
      </w:r>
    </w:p>
    <w:p w14:paraId="519279F3" w14:textId="0F92F671" w:rsidR="00086852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7936A7">
        <w:rPr>
          <w:rFonts w:ascii="Tahoma" w:hAnsi="Tahoma" w:cs="Tahoma"/>
        </w:rPr>
        <w:t>8</w:t>
      </w:r>
      <w:r>
        <w:rPr>
          <w:rFonts w:ascii="Tahoma" w:hAnsi="Tahoma" w:cs="Tahoma"/>
        </w:rPr>
        <w:t>.3. В</w:t>
      </w:r>
      <w:r w:rsidRPr="00FC7B21">
        <w:rPr>
          <w:rFonts w:ascii="Tahoma" w:hAnsi="Tahoma" w:cs="Tahoma"/>
        </w:rPr>
        <w:t xml:space="preserve"> случае отсутствия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</w:t>
      </w:r>
      <w:r>
        <w:rPr>
          <w:rFonts w:ascii="Tahoma" w:hAnsi="Tahoma" w:cs="Tahoma"/>
        </w:rPr>
        <w:t xml:space="preserve"> или в случае выхода из строя системы, обеспечивающей дистанционный сбор данных у автоматизированной информационно-измерительной системы учета С</w:t>
      </w:r>
      <w:r w:rsidRPr="00FC7B21">
        <w:rPr>
          <w:rFonts w:ascii="Tahoma" w:hAnsi="Tahoma" w:cs="Tahoma"/>
        </w:rPr>
        <w:t xml:space="preserve">тороны (Потребитель и Теплоснабжающая организация) </w:t>
      </w:r>
      <w:r w:rsidR="0044429D" w:rsidRPr="0044429D">
        <w:rPr>
          <w:rFonts w:ascii="Tahoma" w:hAnsi="Tahoma" w:cs="Tahoma"/>
        </w:rPr>
        <w:t>в согласованное время вы</w:t>
      </w:r>
      <w:r w:rsidR="0044429D">
        <w:rPr>
          <w:rFonts w:ascii="Tahoma" w:hAnsi="Tahoma" w:cs="Tahoma"/>
        </w:rPr>
        <w:t xml:space="preserve">ходят </w:t>
      </w:r>
      <w:r w:rsidRPr="00FC7B21">
        <w:rPr>
          <w:rFonts w:ascii="Tahoma" w:hAnsi="Tahoma" w:cs="Tahoma"/>
        </w:rPr>
        <w:t>на объект с целью осмотра состояния прибора учета тепловой энергии (теплонос</w:t>
      </w:r>
      <w:r>
        <w:rPr>
          <w:rFonts w:ascii="Tahoma" w:hAnsi="Tahoma" w:cs="Tahoma"/>
        </w:rPr>
        <w:t>ителя) и схемы его подключения.</w:t>
      </w:r>
    </w:p>
    <w:p w14:paraId="677E1FB0" w14:textId="3DB34292" w:rsidR="00086852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Потребитель обязан:</w:t>
      </w:r>
    </w:p>
    <w:p w14:paraId="1911E669" w14:textId="068F16FD" w:rsidR="00764216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обеспечить доступ</w:t>
      </w:r>
      <w:r w:rsidR="00764216">
        <w:rPr>
          <w:rFonts w:ascii="Tahoma" w:hAnsi="Tahoma" w:cs="Tahoma"/>
        </w:rPr>
        <w:t xml:space="preserve"> </w:t>
      </w:r>
      <w:r w:rsidR="00D12180" w:rsidRPr="00F77703">
        <w:rPr>
          <w:rFonts w:ascii="Tahoma" w:hAnsi="Tahoma" w:cs="Tahoma"/>
        </w:rPr>
        <w:t>представителям Теплоснабжающей организации или по указанию Теплоснабжающей организации представителям иной организации к приборам учета Потребителя;</w:t>
      </w:r>
    </w:p>
    <w:p w14:paraId="561F9AAE" w14:textId="20294803" w:rsidR="00086852" w:rsidRDefault="00764216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обеспечить </w:t>
      </w:r>
      <w:r w:rsidR="00086852" w:rsidRPr="00FC7B21">
        <w:rPr>
          <w:rFonts w:ascii="Tahoma" w:hAnsi="Tahoma" w:cs="Tahoma"/>
        </w:rPr>
        <w:t xml:space="preserve">постоянную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</w:t>
      </w:r>
      <w:r w:rsidR="00086852">
        <w:rPr>
          <w:rFonts w:ascii="Tahoma" w:hAnsi="Tahoma" w:cs="Tahoma"/>
        </w:rPr>
        <w:t xml:space="preserve">РФ </w:t>
      </w:r>
      <w:r w:rsidR="00086852" w:rsidRPr="00FC7B21">
        <w:rPr>
          <w:rFonts w:ascii="Tahoma" w:hAnsi="Tahoma" w:cs="Tahoma"/>
        </w:rPr>
        <w:t>по дезинфекции/дезинсекции подвалов и помещений тепловых пунктов</w:t>
      </w:r>
      <w:r w:rsidR="00D12180">
        <w:rPr>
          <w:rFonts w:ascii="Tahoma" w:hAnsi="Tahoma" w:cs="Tahoma"/>
        </w:rPr>
        <w:t>;</w:t>
      </w:r>
    </w:p>
    <w:p w14:paraId="11A3AAA9" w14:textId="2B02D590" w:rsidR="00764216" w:rsidRPr="00CF3F83" w:rsidRDefault="00764216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CF3F83">
        <w:rPr>
          <w:rFonts w:ascii="Tahoma" w:hAnsi="Tahoma" w:cs="Tahoma"/>
        </w:rPr>
        <w:t xml:space="preserve">обеспечить </w:t>
      </w:r>
      <w:r w:rsidR="00CF3F83" w:rsidRPr="00CF3F83">
        <w:rPr>
          <w:rFonts w:ascii="Tahoma" w:hAnsi="Tahoma" w:cs="Tahoma"/>
        </w:rPr>
        <w:t xml:space="preserve">присутствие </w:t>
      </w:r>
      <w:r w:rsidR="002A3969">
        <w:rPr>
          <w:rFonts w:ascii="Tahoma" w:hAnsi="Tahoma" w:cs="Tahoma"/>
        </w:rPr>
        <w:t xml:space="preserve">уполномоченного </w:t>
      </w:r>
      <w:r w:rsidR="00CF3F83" w:rsidRPr="00CF3F83">
        <w:rPr>
          <w:rFonts w:ascii="Tahoma" w:hAnsi="Tahoma" w:cs="Tahoma"/>
        </w:rPr>
        <w:t>представител</w:t>
      </w:r>
      <w:r w:rsidR="002A3969">
        <w:rPr>
          <w:rFonts w:ascii="Tahoma" w:hAnsi="Tahoma" w:cs="Tahoma"/>
        </w:rPr>
        <w:t>я</w:t>
      </w:r>
      <w:r w:rsidR="00CF3F83" w:rsidRPr="00CF3F83">
        <w:rPr>
          <w:rFonts w:ascii="Tahoma" w:hAnsi="Tahoma" w:cs="Tahoma"/>
        </w:rPr>
        <w:t xml:space="preserve"> Потребителя.</w:t>
      </w:r>
    </w:p>
    <w:p w14:paraId="5998FF32" w14:textId="42510622" w:rsidR="00086852" w:rsidRPr="00086852" w:rsidRDefault="00086852" w:rsidP="00086852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hAnsi="Tahoma" w:cs="Tahoma"/>
        </w:rPr>
        <w:t>Ф</w:t>
      </w:r>
      <w:r w:rsidRPr="00FC7B21">
        <w:rPr>
          <w:rFonts w:ascii="Tahoma" w:hAnsi="Tahoma" w:cs="Tahoma"/>
        </w:rPr>
        <w:t xml:space="preserve">иксация начала и окончания </w:t>
      </w:r>
      <w:r>
        <w:rPr>
          <w:rFonts w:ascii="Tahoma" w:hAnsi="Tahoma" w:cs="Tahoma"/>
        </w:rPr>
        <w:t>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</w:t>
      </w:r>
      <w:r w:rsidRPr="00FC7B21">
        <w:rPr>
          <w:rFonts w:ascii="Tahoma" w:hAnsi="Tahoma" w:cs="Tahoma"/>
        </w:rPr>
        <w:t xml:space="preserve"> осуществляются на основании данных, зафиксированных прибором учета</w:t>
      </w:r>
      <w:r w:rsidR="00BE7D4A">
        <w:rPr>
          <w:rFonts w:ascii="Tahoma" w:hAnsi="Tahoma" w:cs="Tahoma"/>
        </w:rPr>
        <w:t xml:space="preserve"> в акте проверки, составленном сторонами в соответствии с Правилами организации теплоснабжения в Российской Федерации, утвержденными п</w:t>
      </w:r>
      <w:r w:rsidR="00BE7D4A" w:rsidRPr="00EF3859">
        <w:rPr>
          <w:rFonts w:ascii="Tahoma" w:hAnsi="Tahoma" w:cs="Tahoma"/>
        </w:rPr>
        <w:t>остановление</w:t>
      </w:r>
      <w:r w:rsidR="00BE7D4A">
        <w:rPr>
          <w:rFonts w:ascii="Tahoma" w:hAnsi="Tahoma" w:cs="Tahoma"/>
        </w:rPr>
        <w:t>м</w:t>
      </w:r>
      <w:r w:rsidR="00BE7D4A" w:rsidRPr="00EF3859">
        <w:rPr>
          <w:rFonts w:ascii="Tahoma" w:hAnsi="Tahoma" w:cs="Tahoma"/>
        </w:rPr>
        <w:t xml:space="preserve"> Правительства РФ от 08.08.2012 </w:t>
      </w:r>
      <w:r w:rsidR="00BE7D4A">
        <w:rPr>
          <w:rFonts w:ascii="Tahoma" w:hAnsi="Tahoma" w:cs="Tahoma"/>
        </w:rPr>
        <w:t>№</w:t>
      </w:r>
      <w:r w:rsidR="00BE7D4A" w:rsidRPr="00EF3859">
        <w:rPr>
          <w:rFonts w:ascii="Tahoma" w:hAnsi="Tahoma" w:cs="Tahoma"/>
        </w:rPr>
        <w:t xml:space="preserve"> 808</w:t>
      </w:r>
      <w:r w:rsidR="00BE7D4A">
        <w:rPr>
          <w:rFonts w:ascii="Tahoma" w:hAnsi="Tahoma" w:cs="Tahoma"/>
        </w:rPr>
        <w:t xml:space="preserve"> (далее – Правила организации теплоснабжения)</w:t>
      </w:r>
      <w:r w:rsidRPr="00FC7B21">
        <w:rPr>
          <w:rFonts w:ascii="Tahoma" w:hAnsi="Tahoma" w:cs="Tahoma"/>
        </w:rPr>
        <w:t>.</w:t>
      </w:r>
    </w:p>
    <w:p w14:paraId="6A854AB5" w14:textId="212B331C" w:rsidR="00FC080B" w:rsidRPr="00FC7B21" w:rsidRDefault="00B14E27" w:rsidP="00FC080B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3.</w:t>
      </w:r>
      <w:r w:rsidR="007936A7">
        <w:rPr>
          <w:rFonts w:ascii="Tahoma" w:hAnsi="Tahoma" w:cs="Tahoma"/>
        </w:rPr>
        <w:t>8.</w:t>
      </w:r>
      <w:r w:rsidR="00D12180">
        <w:rPr>
          <w:rFonts w:ascii="Tahoma" w:hAnsi="Tahoma" w:cs="Tahoma"/>
        </w:rPr>
        <w:t>4</w:t>
      </w:r>
      <w:r w:rsidR="00E9144A" w:rsidRPr="00FC7B21">
        <w:rPr>
          <w:rFonts w:ascii="Tahoma" w:hAnsi="Tahoma" w:cs="Tahoma"/>
        </w:rPr>
        <w:t>.</w:t>
      </w:r>
      <w:r w:rsidR="00FC080B" w:rsidRPr="00FC7B21">
        <w:rPr>
          <w:rFonts w:ascii="Tahoma" w:hAnsi="Tahoma" w:cs="Tahoma"/>
        </w:rPr>
        <w:t xml:space="preserve"> Стороны определили, что допускается составление актов </w:t>
      </w:r>
      <w:r w:rsidR="00393F18">
        <w:rPr>
          <w:rFonts w:ascii="Tahoma" w:hAnsi="Tahoma" w:cs="Tahoma"/>
        </w:rPr>
        <w:t xml:space="preserve">проверки </w:t>
      </w:r>
      <w:r w:rsidR="00FC080B" w:rsidRPr="00FC7B21">
        <w:rPr>
          <w:rFonts w:ascii="Tahoma" w:hAnsi="Tahoma" w:cs="Tahoma"/>
        </w:rPr>
        <w:t xml:space="preserve">о </w:t>
      </w:r>
      <w:proofErr w:type="spellStart"/>
      <w:r w:rsidR="00FC080B" w:rsidRPr="00FC7B21">
        <w:rPr>
          <w:rFonts w:ascii="Tahoma" w:hAnsi="Tahoma" w:cs="Tahoma"/>
        </w:rPr>
        <w:t>непредоставлении</w:t>
      </w:r>
      <w:proofErr w:type="spellEnd"/>
      <w:r w:rsidR="00FC080B" w:rsidRPr="00FC7B21">
        <w:rPr>
          <w:rFonts w:ascii="Tahoma" w:hAnsi="Tahoma" w:cs="Tahoma"/>
        </w:rPr>
        <w:t xml:space="preserve"> или предоставлении тепловой энергии (мощности) и (или) теплоносителя ненадлежащего качества или с перерывами превышающими установленную продолжительность и иных форм актов, составляемых представителем Теплоснабжающей организации, Сторонами на электронном носителе (при использовании в работе специализированных информационных систем) с возможностью подписи Сторон в таком акте при помощи аналога собственноручной подписи (стилуса). При этом по требованию одной из Сторон, участвующей в подготовке такого акта, другая Сторона обязана предоставить такой акт, распечатанный на бумажном носителе.</w:t>
      </w:r>
    </w:p>
    <w:p w14:paraId="0A739536" w14:textId="11548839" w:rsidR="00CD6258" w:rsidRDefault="00CD6258" w:rsidP="00D41EAC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3.</w:t>
      </w:r>
      <w:r w:rsidR="007936A7">
        <w:rPr>
          <w:rFonts w:ascii="Tahoma" w:hAnsi="Tahoma" w:cs="Tahoma"/>
          <w:b/>
        </w:rPr>
        <w:t>9</w:t>
      </w:r>
      <w:r>
        <w:rPr>
          <w:rFonts w:ascii="Tahoma" w:hAnsi="Tahoma" w:cs="Tahoma"/>
          <w:b/>
        </w:rPr>
        <w:t>. Режим потребления:</w:t>
      </w:r>
    </w:p>
    <w:p w14:paraId="40F473DF" w14:textId="3E2EDC55" w:rsidR="00967B69" w:rsidRDefault="00D71CBD" w:rsidP="00967B69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Температура теплоносителя в </w:t>
      </w:r>
      <w:r>
        <w:rPr>
          <w:rFonts w:ascii="Tahoma" w:hAnsi="Tahoma" w:cs="Tahoma"/>
        </w:rPr>
        <w:t xml:space="preserve">обратном </w:t>
      </w:r>
      <w:r w:rsidRPr="00FC7B21">
        <w:rPr>
          <w:rFonts w:ascii="Tahoma" w:hAnsi="Tahoma" w:cs="Tahoma"/>
        </w:rPr>
        <w:t>трубопроводе</w:t>
      </w:r>
      <w:r>
        <w:rPr>
          <w:rFonts w:ascii="Tahoma" w:hAnsi="Tahoma" w:cs="Tahoma"/>
        </w:rPr>
        <w:t>. Значение температуры теплоносителя</w:t>
      </w:r>
      <w:r w:rsidRPr="0078436E">
        <w:rPr>
          <w:rFonts w:ascii="Tahoma" w:hAnsi="Tahoma" w:cs="Tahoma"/>
        </w:rPr>
        <w:t xml:space="preserve"> определяется </w:t>
      </w:r>
      <w:r w:rsidRPr="008D78DD">
        <w:rPr>
          <w:rFonts w:ascii="Tahoma" w:hAnsi="Tahoma" w:cs="Tahoma"/>
        </w:rPr>
        <w:t xml:space="preserve">в точке поставки как среднесуточное значение температуры теплоносителя в </w:t>
      </w:r>
      <w:r>
        <w:rPr>
          <w:rFonts w:ascii="Tahoma" w:hAnsi="Tahoma" w:cs="Tahoma"/>
        </w:rPr>
        <w:t>обратном</w:t>
      </w:r>
      <w:r w:rsidRPr="008D78DD">
        <w:rPr>
          <w:rFonts w:ascii="Tahoma" w:hAnsi="Tahoma" w:cs="Tahoma"/>
        </w:rPr>
        <w:t xml:space="preserve"> трубопроводе по температурному графику</w:t>
      </w:r>
      <w:r>
        <w:rPr>
          <w:rFonts w:ascii="Tahoma" w:hAnsi="Tahoma" w:cs="Tahoma"/>
        </w:rPr>
        <w:t xml:space="preserve"> в соответствии с</w:t>
      </w:r>
      <w:r w:rsidRPr="00FC7B21">
        <w:rPr>
          <w:rFonts w:ascii="Tahoma" w:hAnsi="Tahoma" w:cs="Tahoma"/>
        </w:rPr>
        <w:t xml:space="preserve"> Приложени</w:t>
      </w:r>
      <w:r>
        <w:rPr>
          <w:rFonts w:ascii="Tahoma" w:hAnsi="Tahoma" w:cs="Tahoma"/>
        </w:rPr>
        <w:t>ем</w:t>
      </w:r>
      <w:r w:rsidRPr="00FC7B21">
        <w:rPr>
          <w:rFonts w:ascii="Tahoma" w:hAnsi="Tahoma" w:cs="Tahoma"/>
        </w:rPr>
        <w:t xml:space="preserve"> №7 к настоящему Договору.</w:t>
      </w:r>
      <w:r w:rsidR="007936A7">
        <w:rPr>
          <w:rFonts w:ascii="Tahoma" w:hAnsi="Tahoma" w:cs="Tahoma"/>
        </w:rPr>
        <w:t xml:space="preserve"> Допускается отклонение от</w:t>
      </w:r>
      <w:r w:rsidR="007936A7" w:rsidRPr="00145B4D">
        <w:rPr>
          <w:rFonts w:ascii="Tahoma" w:hAnsi="Tahoma" w:cs="Tahoma"/>
        </w:rPr>
        <w:t xml:space="preserve"> величины </w:t>
      </w:r>
      <w:r w:rsidR="007936A7">
        <w:rPr>
          <w:rFonts w:ascii="Tahoma" w:hAnsi="Tahoma" w:cs="Tahoma"/>
        </w:rPr>
        <w:t xml:space="preserve">значения температуры теплоносителя </w:t>
      </w:r>
      <w:r w:rsidR="007936A7" w:rsidRPr="00E84B09">
        <w:rPr>
          <w:rFonts w:ascii="Tahoma" w:hAnsi="Tahoma" w:cs="Tahoma"/>
        </w:rPr>
        <w:t>по температуре воды, в обратном трубопроводе не более чем на +5%. Понижение фактической температуры обратной воды по сравнению с графиком не лимитируется.</w:t>
      </w:r>
      <w:r w:rsidR="007936A7" w:rsidRPr="00E84B09">
        <w:t xml:space="preserve"> </w:t>
      </w:r>
      <w:r w:rsidR="007936A7">
        <w:rPr>
          <w:rFonts w:ascii="Tahoma" w:hAnsi="Tahoma" w:cs="Tahoma"/>
        </w:rPr>
        <w:t>Указанная</w:t>
      </w:r>
      <w:r w:rsidR="007936A7" w:rsidRPr="00E84B09">
        <w:rPr>
          <w:rFonts w:ascii="Tahoma" w:hAnsi="Tahoma" w:cs="Tahoma"/>
        </w:rPr>
        <w:t xml:space="preserve"> величин</w:t>
      </w:r>
      <w:r w:rsidR="007936A7">
        <w:rPr>
          <w:rFonts w:ascii="Tahoma" w:hAnsi="Tahoma" w:cs="Tahoma"/>
        </w:rPr>
        <w:t>а дополнительно увеличивае</w:t>
      </w:r>
      <w:r w:rsidR="007936A7" w:rsidRPr="00E84B09">
        <w:rPr>
          <w:rFonts w:ascii="Tahoma" w:hAnsi="Tahoma" w:cs="Tahoma"/>
        </w:rPr>
        <w:t xml:space="preserve">тся на величину погрешности </w:t>
      </w:r>
      <w:r w:rsidR="003B5F18" w:rsidRPr="00596414">
        <w:rPr>
          <w:rFonts w:ascii="Tahoma" w:hAnsi="Tahoma" w:cs="Tahoma"/>
        </w:rPr>
        <w:t>измерений температуры, установленной Методикой</w:t>
      </w:r>
      <w:r w:rsidR="007936A7" w:rsidRPr="00596414">
        <w:rPr>
          <w:rFonts w:ascii="Tahoma" w:hAnsi="Tahoma" w:cs="Tahoma"/>
        </w:rPr>
        <w:t xml:space="preserve"> осуществления коммерческого учета тепловой энергии, теплоносителя, утвержденной Министерством строительства и жилищно-коммунального</w:t>
      </w:r>
      <w:r w:rsidR="007936A7" w:rsidRPr="00E84B09">
        <w:rPr>
          <w:rFonts w:ascii="Tahoma" w:hAnsi="Tahoma" w:cs="Tahoma"/>
        </w:rPr>
        <w:t xml:space="preserve"> хозяйства Российской Федерации.</w:t>
      </w:r>
      <w:r w:rsidR="007936A7" w:rsidRPr="002E48BC">
        <w:t xml:space="preserve"> </w:t>
      </w:r>
    </w:p>
    <w:p w14:paraId="0F2FF6A9" w14:textId="6CE2EC95" w:rsidR="00CD6258" w:rsidRDefault="00967B69" w:rsidP="004B092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В</w:t>
      </w:r>
      <w:r w:rsidR="00D71CBD" w:rsidRPr="00D92BAC">
        <w:rPr>
          <w:rFonts w:ascii="Tahoma" w:hAnsi="Tahoma" w:cs="Tahoma"/>
        </w:rPr>
        <w:t>е</w:t>
      </w:r>
      <w:r w:rsidR="00306E51" w:rsidRPr="00D92BAC">
        <w:rPr>
          <w:rFonts w:ascii="Tahoma" w:hAnsi="Tahoma" w:cs="Tahoma"/>
        </w:rPr>
        <w:t>личина</w:t>
      </w:r>
      <w:r w:rsidR="00306E51">
        <w:rPr>
          <w:rFonts w:ascii="Tahoma" w:hAnsi="Tahoma" w:cs="Tahoma"/>
        </w:rPr>
        <w:t xml:space="preserve"> максимального расхода теплоносителя в подающем трубопроводе на теплоснабжение указана в Приложении №4 к настоящему Договору</w:t>
      </w:r>
      <w:r w:rsidR="00306E51" w:rsidRPr="002353DA">
        <w:rPr>
          <w:rFonts w:ascii="Tahoma" w:hAnsi="Tahoma" w:cs="Tahoma"/>
        </w:rPr>
        <w:t>.</w:t>
      </w:r>
    </w:p>
    <w:p w14:paraId="0D6C62E2" w14:textId="3A008FA4" w:rsidR="00744BD5" w:rsidRPr="00744BD5" w:rsidRDefault="00744BD5" w:rsidP="00744BD5">
      <w:pPr>
        <w:spacing w:before="120" w:after="120"/>
        <w:jc w:val="center"/>
        <w:rPr>
          <w:rFonts w:ascii="Tahoma" w:hAnsi="Tahoma" w:cs="Tahoma"/>
          <w:b/>
        </w:rPr>
      </w:pPr>
      <w:r w:rsidRPr="00744BD5">
        <w:rPr>
          <w:rFonts w:ascii="Tahoma" w:hAnsi="Tahoma" w:cs="Tahoma"/>
          <w:b/>
        </w:rPr>
        <w:t>4. ПАРАМЕТРЫ КАЧЕСТВА ГОРЯЧЕЙ ВОДЫ</w:t>
      </w:r>
    </w:p>
    <w:p w14:paraId="1594ADB1" w14:textId="433CCC59" w:rsidR="006D76FD" w:rsidRPr="006D76FD" w:rsidRDefault="00744BD5" w:rsidP="006D76F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</w:t>
      </w:r>
      <w:r w:rsidR="006D76FD" w:rsidRPr="006D76FD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>1</w:t>
      </w:r>
      <w:r w:rsidR="006D76FD" w:rsidRPr="006D76FD">
        <w:rPr>
          <w:rFonts w:ascii="Tahoma" w:hAnsi="Tahoma" w:cs="Tahoma"/>
          <w:b/>
        </w:rPr>
        <w:t>. Качество горячей воды</w:t>
      </w:r>
    </w:p>
    <w:p w14:paraId="38CD5BA1" w14:textId="2AEC9C03" w:rsidR="006D76FD" w:rsidRPr="002376DE" w:rsidRDefault="006D76FD" w:rsidP="006D76FD">
      <w:pPr>
        <w:ind w:firstLine="540"/>
        <w:jc w:val="both"/>
        <w:rPr>
          <w:rFonts w:ascii="Tahoma" w:eastAsia="Calibri" w:hAnsi="Tahoma" w:cs="Tahoma"/>
        </w:rPr>
      </w:pPr>
      <w:r w:rsidRPr="002376DE">
        <w:rPr>
          <w:rFonts w:ascii="Tahoma" w:hAnsi="Tahoma" w:cs="Tahoma"/>
        </w:rPr>
        <w:t>Качество горячей воды должн</w:t>
      </w:r>
      <w:r w:rsidR="005B687D">
        <w:rPr>
          <w:rFonts w:ascii="Tahoma" w:hAnsi="Tahoma" w:cs="Tahoma"/>
        </w:rPr>
        <w:t>о</w:t>
      </w:r>
      <w:r w:rsidRPr="002376DE">
        <w:rPr>
          <w:rFonts w:ascii="Tahoma" w:hAnsi="Tahoma" w:cs="Tahoma"/>
        </w:rPr>
        <w:t xml:space="preserve"> отвечать установленным требованиям законодательства</w:t>
      </w:r>
      <w:r w:rsidR="0086368A">
        <w:rPr>
          <w:rFonts w:ascii="Tahoma" w:hAnsi="Tahoma" w:cs="Tahoma"/>
        </w:rPr>
        <w:t xml:space="preserve"> РФ</w:t>
      </w:r>
      <w:r w:rsidRPr="002376DE">
        <w:rPr>
          <w:rFonts w:ascii="Tahoma" w:hAnsi="Tahoma" w:cs="Tahoma"/>
        </w:rPr>
        <w:t xml:space="preserve"> в области санитарно-эпидемиологического благополучия населения и</w:t>
      </w:r>
      <w:r w:rsidRPr="002376DE">
        <w:rPr>
          <w:rFonts w:ascii="Tahoma" w:eastAsia="Calibri" w:hAnsi="Tahoma" w:cs="Tahoma"/>
        </w:rPr>
        <w:t xml:space="preserve"> законодательства</w:t>
      </w:r>
      <w:r w:rsidR="0086368A">
        <w:rPr>
          <w:rFonts w:ascii="Tahoma" w:eastAsia="Calibri" w:hAnsi="Tahoma" w:cs="Tahoma"/>
        </w:rPr>
        <w:t xml:space="preserve"> РФ</w:t>
      </w:r>
      <w:r w:rsidRPr="002376DE">
        <w:rPr>
          <w:rFonts w:ascii="Tahoma" w:eastAsia="Calibri" w:hAnsi="Tahoma" w:cs="Tahoma"/>
        </w:rPr>
        <w:t xml:space="preserve"> о техническом регулировании.</w:t>
      </w:r>
    </w:p>
    <w:p w14:paraId="1E5295AF" w14:textId="5CD2B4FC" w:rsidR="006D76FD" w:rsidRDefault="006D76FD" w:rsidP="0081565F">
      <w:pPr>
        <w:ind w:firstLine="540"/>
        <w:jc w:val="both"/>
        <w:rPr>
          <w:rFonts w:ascii="Tahoma" w:hAnsi="Tahoma" w:cs="Tahoma"/>
        </w:rPr>
      </w:pPr>
      <w:r w:rsidRPr="002376DE">
        <w:rPr>
          <w:rFonts w:ascii="Tahoma" w:hAnsi="Tahoma" w:cs="Tahoma"/>
        </w:rPr>
        <w:lastRenderedPageBreak/>
        <w:t xml:space="preserve">Понижение температуры горячей воды, подаваемой Теплоснабжающей организацией на вводе в объект, снабжение энергетическими ресурсами которого осуществляется в рамках настоящего Договора, до температуры горячей воды в местах </w:t>
      </w:r>
      <w:proofErr w:type="spellStart"/>
      <w:r w:rsidRPr="002376DE">
        <w:rPr>
          <w:rFonts w:ascii="Tahoma" w:hAnsi="Tahoma" w:cs="Tahoma"/>
        </w:rPr>
        <w:t>водоразбора</w:t>
      </w:r>
      <w:proofErr w:type="spellEnd"/>
      <w:r w:rsidRPr="002376DE">
        <w:rPr>
          <w:rFonts w:ascii="Tahoma" w:hAnsi="Tahoma" w:cs="Tahoma"/>
        </w:rPr>
        <w:t>, определенной в соответствии с установленными требованиями, обеспечивают лица, ответственные за эксплуатацию систем инженерно-технического обеспечения внутри соответствующего объекта Потребителя</w:t>
      </w:r>
      <w:r w:rsidRPr="002376DE">
        <w:rPr>
          <w:rStyle w:val="a6"/>
          <w:rFonts w:ascii="Tahoma" w:hAnsi="Tahoma" w:cs="Tahoma"/>
        </w:rPr>
        <w:footnoteReference w:id="5"/>
      </w:r>
      <w:r w:rsidRPr="002376DE">
        <w:rPr>
          <w:rFonts w:ascii="Tahoma" w:hAnsi="Tahoma" w:cs="Tahoma"/>
        </w:rPr>
        <w:t>.</w:t>
      </w:r>
    </w:p>
    <w:p w14:paraId="04C28BE4" w14:textId="075D29EB" w:rsidR="00BA2BF9" w:rsidRPr="00BA2BF9" w:rsidRDefault="00BA2BF9" w:rsidP="00BA2BF9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4.2. </w:t>
      </w:r>
      <w:r w:rsidRPr="00BA2BF9">
        <w:rPr>
          <w:rFonts w:ascii="Tahoma" w:hAnsi="Tahoma" w:cs="Tahoma"/>
          <w:b/>
        </w:rPr>
        <w:t>Режим потребления:</w:t>
      </w:r>
    </w:p>
    <w:p w14:paraId="1A761385" w14:textId="728B194F" w:rsidR="00BA2BF9" w:rsidRPr="0081565F" w:rsidRDefault="00BA2BF9" w:rsidP="0081565F">
      <w:pPr>
        <w:ind w:firstLine="5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</w:t>
      </w:r>
      <w:r w:rsidRPr="002353DA">
        <w:rPr>
          <w:rFonts w:ascii="Tahoma" w:hAnsi="Tahoma" w:cs="Tahoma"/>
        </w:rPr>
        <w:t>еличина максимального часового и величина среднего за сутки часового потребления (разбора) воды на нужды бытового и технологического горячего водоснабжения</w:t>
      </w:r>
      <w:r>
        <w:rPr>
          <w:rFonts w:ascii="Tahoma" w:hAnsi="Tahoma" w:cs="Tahoma"/>
        </w:rPr>
        <w:t xml:space="preserve"> указана в Приложении №4 к настоящему Договору</w:t>
      </w:r>
      <w:r w:rsidRPr="002353DA">
        <w:rPr>
          <w:rFonts w:ascii="Tahoma" w:hAnsi="Tahoma" w:cs="Tahoma"/>
        </w:rPr>
        <w:t>.</w:t>
      </w:r>
    </w:p>
    <w:p w14:paraId="61FD73E0" w14:textId="7E3D4980" w:rsidR="00E90095" w:rsidRPr="00FC7B21" w:rsidRDefault="00744BD5" w:rsidP="00575B32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5</w:t>
      </w:r>
      <w:r w:rsidR="00B65124" w:rsidRPr="00FC7B21">
        <w:rPr>
          <w:rFonts w:ascii="Tahoma" w:hAnsi="Tahoma" w:cs="Tahoma"/>
          <w:b/>
        </w:rPr>
        <w:t>. ОТВЕТС</w:t>
      </w:r>
      <w:r w:rsidR="00ED6D10">
        <w:rPr>
          <w:rFonts w:ascii="Tahoma" w:hAnsi="Tahoma" w:cs="Tahoma"/>
          <w:b/>
        </w:rPr>
        <w:t>Т</w:t>
      </w:r>
      <w:r w:rsidR="00B65124" w:rsidRPr="00FC7B21">
        <w:rPr>
          <w:rFonts w:ascii="Tahoma" w:hAnsi="Tahoma" w:cs="Tahoma"/>
          <w:b/>
        </w:rPr>
        <w:t>ВЕННОСТЬ СТОРОН</w:t>
      </w:r>
    </w:p>
    <w:p w14:paraId="2BC81FEA" w14:textId="39CBB527" w:rsidR="0001566C" w:rsidRPr="00FC7B21" w:rsidRDefault="00744BD5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01566C" w:rsidRPr="00FC7B21">
        <w:rPr>
          <w:rFonts w:ascii="Tahoma" w:hAnsi="Tahoma" w:cs="Tahoma"/>
        </w:rPr>
        <w:t>.1. За нарушение обязательств по настоящему договору Стороны несут ответственность в соответствии с законодательством РФ.</w:t>
      </w:r>
    </w:p>
    <w:p w14:paraId="377D1319" w14:textId="4194A3E3" w:rsidR="0001566C" w:rsidRPr="00FC7B21" w:rsidRDefault="00744BD5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01566C" w:rsidRPr="00FC7B21">
        <w:rPr>
          <w:rFonts w:ascii="Tahoma" w:hAnsi="Tahoma" w:cs="Tahoma"/>
        </w:rPr>
        <w:t xml:space="preserve">.1.1. </w:t>
      </w:r>
      <w:r w:rsidR="00661B80" w:rsidRPr="00FC7B21">
        <w:rPr>
          <w:rFonts w:ascii="Tahoma" w:hAnsi="Tahoma" w:cs="Tahoma"/>
        </w:rPr>
        <w:t>Потребитель нес</w:t>
      </w:r>
      <w:r w:rsidR="00393F18">
        <w:rPr>
          <w:rFonts w:ascii="Tahoma" w:hAnsi="Tahoma" w:cs="Tahoma"/>
        </w:rPr>
        <w:t>е</w:t>
      </w:r>
      <w:r w:rsidR="0001566C" w:rsidRPr="00FC7B21">
        <w:rPr>
          <w:rFonts w:ascii="Tahoma" w:hAnsi="Tahoma" w:cs="Tahoma"/>
        </w:rPr>
        <w:t>т ответственность</w:t>
      </w:r>
      <w:r w:rsidR="00661B80" w:rsidRPr="00FC7B21">
        <w:rPr>
          <w:rFonts w:ascii="Tahoma" w:hAnsi="Tahoma" w:cs="Tahoma"/>
        </w:rPr>
        <w:t xml:space="preserve"> за нарушение режима потребления тепловой энергии и (или) теплоносит</w:t>
      </w:r>
      <w:r w:rsidR="00D37AC3" w:rsidRPr="00FC7B21">
        <w:rPr>
          <w:rFonts w:ascii="Tahoma" w:hAnsi="Tahoma" w:cs="Tahoma"/>
        </w:rPr>
        <w:t xml:space="preserve">еля, в том </w:t>
      </w:r>
      <w:r w:rsidR="00C22266" w:rsidRPr="00FC7B21">
        <w:rPr>
          <w:rFonts w:ascii="Tahoma" w:hAnsi="Tahoma" w:cs="Tahoma"/>
        </w:rPr>
        <w:t>числе</w:t>
      </w:r>
      <w:r w:rsidR="00393F18">
        <w:rPr>
          <w:rFonts w:ascii="Tahoma" w:hAnsi="Tahoma" w:cs="Tahoma"/>
        </w:rPr>
        <w:t xml:space="preserve"> ответственность</w:t>
      </w:r>
      <w:r w:rsidR="00C22266" w:rsidRPr="00FC7B21">
        <w:rPr>
          <w:rFonts w:ascii="Tahoma" w:hAnsi="Tahoma" w:cs="Tahoma"/>
        </w:rPr>
        <w:t xml:space="preserve"> за</w:t>
      </w:r>
      <w:r w:rsidR="00661B80" w:rsidRPr="00FC7B21">
        <w:rPr>
          <w:rFonts w:ascii="Tahoma" w:hAnsi="Tahoma" w:cs="Tahoma"/>
        </w:rPr>
        <w:t xml:space="preserve"> нарушение </w:t>
      </w:r>
      <w:r w:rsidR="00D37AC3" w:rsidRPr="00FC7B21">
        <w:rPr>
          <w:rFonts w:ascii="Tahoma" w:hAnsi="Tahoma" w:cs="Tahoma"/>
        </w:rPr>
        <w:t>условий о количестве, качестве</w:t>
      </w:r>
      <w:r w:rsidR="00393F18">
        <w:rPr>
          <w:rFonts w:ascii="Tahoma" w:hAnsi="Tahoma" w:cs="Tahoma"/>
        </w:rPr>
        <w:t xml:space="preserve"> и</w:t>
      </w:r>
      <w:r w:rsidR="00661B80" w:rsidRPr="00FC7B21">
        <w:rPr>
          <w:rFonts w:ascii="Tahoma" w:hAnsi="Tahoma" w:cs="Tahoma"/>
        </w:rPr>
        <w:t xml:space="preserve"> значениях термодинамических параметров</w:t>
      </w:r>
      <w:r w:rsidR="00D37AC3" w:rsidRPr="00FC7B21">
        <w:rPr>
          <w:rFonts w:ascii="Tahoma" w:hAnsi="Tahoma" w:cs="Tahoma"/>
        </w:rPr>
        <w:t xml:space="preserve"> </w:t>
      </w:r>
      <w:r w:rsidR="00661B80" w:rsidRPr="00FC7B21">
        <w:rPr>
          <w:rFonts w:ascii="Tahoma" w:hAnsi="Tahoma" w:cs="Tahoma"/>
        </w:rPr>
        <w:t>возвращаемого теплоносителя</w:t>
      </w:r>
      <w:r w:rsidR="0001566C" w:rsidRPr="00FC7B21">
        <w:rPr>
          <w:rFonts w:ascii="Tahoma" w:hAnsi="Tahoma" w:cs="Tahoma"/>
        </w:rPr>
        <w:t xml:space="preserve"> </w:t>
      </w:r>
      <w:r w:rsidR="00393F18">
        <w:rPr>
          <w:rFonts w:ascii="Tahoma" w:hAnsi="Tahoma" w:cs="Tahoma"/>
        </w:rPr>
        <w:t>в</w:t>
      </w:r>
      <w:r w:rsidR="00393F18" w:rsidRPr="00FC7B21">
        <w:rPr>
          <w:rFonts w:ascii="Tahoma" w:hAnsi="Tahoma" w:cs="Tahoma"/>
        </w:rPr>
        <w:t xml:space="preserve"> </w:t>
      </w:r>
      <w:r w:rsidR="0001566C" w:rsidRPr="00FC7B21">
        <w:rPr>
          <w:rFonts w:ascii="Tahoma" w:hAnsi="Tahoma" w:cs="Tahoma"/>
        </w:rPr>
        <w:t>границе балансовой принадлежности тепловых сетей, которая определяется в соответствии с актом разграничения балансовой принадлежности тепловых сетей и эксплуатационной ответственности (Приложение №</w:t>
      </w:r>
      <w:r w:rsidR="00B65124" w:rsidRPr="00FC7B21">
        <w:rPr>
          <w:rFonts w:ascii="Tahoma" w:hAnsi="Tahoma" w:cs="Tahoma"/>
        </w:rPr>
        <w:t>3</w:t>
      </w:r>
      <w:r w:rsidR="0001566C" w:rsidRPr="00FC7B21">
        <w:rPr>
          <w:rFonts w:ascii="Tahoma" w:hAnsi="Tahoma" w:cs="Tahoma"/>
        </w:rPr>
        <w:t xml:space="preserve"> к Договору). </w:t>
      </w:r>
    </w:p>
    <w:p w14:paraId="13DFD074" w14:textId="610038A0" w:rsidR="0001566C" w:rsidRPr="00FC7B21" w:rsidRDefault="00744BD5" w:rsidP="001073E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C22266" w:rsidRPr="00FC7B21">
        <w:rPr>
          <w:rFonts w:ascii="Tahoma" w:hAnsi="Tahoma" w:cs="Tahoma"/>
        </w:rPr>
        <w:t>.1.1</w:t>
      </w:r>
      <w:r w:rsidR="0001566C" w:rsidRPr="00FC7B21">
        <w:rPr>
          <w:rFonts w:ascii="Tahoma" w:hAnsi="Tahoma" w:cs="Tahoma"/>
        </w:rPr>
        <w:t xml:space="preserve">.1. В случае превышения </w:t>
      </w:r>
      <w:r w:rsidR="00823836">
        <w:rPr>
          <w:rFonts w:ascii="Tahoma" w:hAnsi="Tahoma" w:cs="Tahoma"/>
        </w:rPr>
        <w:t xml:space="preserve">Потребителем </w:t>
      </w:r>
      <w:r w:rsidR="0001566C" w:rsidRPr="00FC7B21">
        <w:rPr>
          <w:rFonts w:ascii="Tahoma" w:hAnsi="Tahoma" w:cs="Tahoma"/>
        </w:rPr>
        <w:t>максимального часового расхода теплоносителя более чем на 5%</w:t>
      </w:r>
      <w:r w:rsidR="00B83F89">
        <w:rPr>
          <w:rFonts w:ascii="Tahoma" w:hAnsi="Tahoma" w:cs="Tahoma"/>
        </w:rPr>
        <w:t xml:space="preserve"> </w:t>
      </w:r>
      <w:r w:rsidR="00C86676" w:rsidRPr="00C86676">
        <w:rPr>
          <w:rFonts w:ascii="Tahoma" w:hAnsi="Tahoma" w:cs="Tahoma"/>
        </w:rPr>
        <w:t xml:space="preserve">Теплоснабжающая организация взимает с Потребителя неустойку (НДС не облагается), которая </w:t>
      </w:r>
      <w:r w:rsidR="00C86676" w:rsidRPr="00596414">
        <w:rPr>
          <w:rFonts w:ascii="Tahoma" w:hAnsi="Tahoma" w:cs="Tahoma"/>
        </w:rPr>
        <w:t>рассчитывается</w:t>
      </w:r>
      <w:r w:rsidR="00FC36ED" w:rsidRPr="00596414">
        <w:rPr>
          <w:rFonts w:ascii="Tahoma" w:hAnsi="Tahoma" w:cs="Tahoma"/>
        </w:rPr>
        <w:t xml:space="preserve"> </w:t>
      </w:r>
      <w:r w:rsidR="003B5F18" w:rsidRPr="00596414">
        <w:rPr>
          <w:rFonts w:ascii="Tahoma" w:hAnsi="Tahoma" w:cs="Tahoma"/>
        </w:rPr>
        <w:t xml:space="preserve">за каждые сутки расчетного периода, в которые происходило превышение, </w:t>
      </w:r>
      <w:r w:rsidR="0001566C" w:rsidRPr="00596414">
        <w:rPr>
          <w:rFonts w:ascii="Tahoma" w:hAnsi="Tahoma" w:cs="Tahoma"/>
        </w:rPr>
        <w:t>по формуле:</w:t>
      </w:r>
    </w:p>
    <w:p w14:paraId="0C4CB534" w14:textId="443E43E5" w:rsidR="0001566C" w:rsidRPr="00FC7B21" w:rsidRDefault="008E5FC4" w:rsidP="00E14DD9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 xml:space="preserve">1=G1 </m:t>
            </m:r>
            <m:d>
              <m:dPr>
                <m:ctrlPr>
                  <w:rPr>
                    <w:rFonts w:ascii="Cambria Math" w:hAnsi="Cambria Math" w:cs="Tahom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ahoma"/>
                  </w:rPr>
                  <m:t>перерасход</m:t>
                </m:r>
              </m:e>
            </m:d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szCs w:val="24"/>
          </w:rPr>
          <w:sym w:font="Symbol" w:char="F072"/>
        </m:r>
        <m:r>
          <m:rPr>
            <m:sty m:val="p"/>
          </m:rPr>
          <w:rPr>
            <w:rFonts w:ascii="Cambria Math" w:hAnsi="Cambria Math" w:cs="Tahoma"/>
            <w:szCs w:val="24"/>
          </w:rPr>
          <m:t xml:space="preserve"> 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>1 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01566C" w:rsidRPr="00FC7B21">
        <w:rPr>
          <w:rFonts w:ascii="Tahoma" w:hAnsi="Tahoma" w:cs="Tahoma"/>
        </w:rPr>
        <w:t xml:space="preserve">, </w:t>
      </w:r>
      <w:r w:rsidR="00E416B2">
        <w:rPr>
          <w:rFonts w:ascii="Tahoma" w:hAnsi="Tahoma" w:cs="Tahoma"/>
        </w:rPr>
        <w:t xml:space="preserve">(руб.), </w:t>
      </w:r>
      <w:r w:rsidR="0001566C" w:rsidRPr="00FC7B21">
        <w:rPr>
          <w:rFonts w:ascii="Tahoma" w:hAnsi="Tahoma" w:cs="Tahoma"/>
        </w:rPr>
        <w:t>где</w:t>
      </w:r>
    </w:p>
    <w:p w14:paraId="75D0552B" w14:textId="281FA9B6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lang w:val="en-US"/>
        </w:rPr>
        <w:t>G</w:t>
      </w:r>
      <w:r w:rsidRPr="00FC7B21">
        <w:rPr>
          <w:rFonts w:ascii="Tahoma" w:hAnsi="Tahoma" w:cs="Tahoma"/>
        </w:rPr>
        <w:t>1 (перерасход) – разница максимального среднечасового значения расхода теплоносителя в подающем трубопроводе за сутки</w:t>
      </w:r>
      <w:r w:rsidRPr="00FC7B21">
        <w:t xml:space="preserve"> </w:t>
      </w:r>
      <w:r w:rsidRPr="00FC7B21">
        <w:rPr>
          <w:rFonts w:ascii="Tahoma" w:hAnsi="Tahoma" w:cs="Tahoma"/>
        </w:rPr>
        <w:t>по показаниям прибора учета и максимального значения расхода, определенного Приложением №</w:t>
      </w:r>
      <w:r w:rsidR="007A083C">
        <w:rPr>
          <w:rFonts w:ascii="Tahoma" w:hAnsi="Tahoma" w:cs="Tahoma"/>
        </w:rPr>
        <w:t>4</w:t>
      </w:r>
      <w:r w:rsidR="007A083C" w:rsidRPr="00FC7B21">
        <w:rPr>
          <w:rFonts w:ascii="Tahoma" w:hAnsi="Tahoma" w:cs="Tahoma"/>
        </w:rPr>
        <w:t xml:space="preserve"> </w:t>
      </w:r>
      <w:r w:rsidRPr="00FC7B21">
        <w:rPr>
          <w:rFonts w:ascii="Tahoma" w:hAnsi="Tahoma" w:cs="Tahoma"/>
        </w:rPr>
        <w:t>к Договору, с учетом отклонения не более чем на 5 %</w:t>
      </w:r>
      <w:r w:rsidR="008E5FC4">
        <w:rPr>
          <w:rFonts w:ascii="Tahoma" w:hAnsi="Tahoma" w:cs="Tahoma"/>
        </w:rPr>
        <w:t>,</w:t>
      </w:r>
      <w:bookmarkStart w:id="0" w:name="_GoBack"/>
      <w:bookmarkEnd w:id="0"/>
      <w:r w:rsidR="008E5FC4" w:rsidRPr="008E5FC4">
        <w:rPr>
          <w:rFonts w:ascii="Tahoma" w:hAnsi="Tahoma" w:cs="Tahoma"/>
        </w:rPr>
        <w:t xml:space="preserve"> </w:t>
      </w:r>
      <w:ins w:id="1" w:author="Семенова Оксана Сергеевна" w:date="2020-12-02T15:35:00Z">
        <w:r w:rsidR="008E5FC4">
          <w:rPr>
            <w:rFonts w:ascii="Tahoma" w:hAnsi="Tahoma" w:cs="Tahoma"/>
          </w:rPr>
          <w:t>умноженная на 24 часа,</w:t>
        </w:r>
      </w:ins>
      <w:r w:rsidR="004B47F4">
        <w:rPr>
          <w:rFonts w:ascii="Tahoma" w:hAnsi="Tahoma" w:cs="Tahoma"/>
        </w:rPr>
        <w:t>,</w:t>
      </w:r>
      <w:r w:rsidR="004B47F4" w:rsidRPr="004B47F4">
        <w:rPr>
          <w:rFonts w:ascii="Tahoma" w:hAnsi="Tahoma" w:cs="Tahoma"/>
        </w:rPr>
        <w:t xml:space="preserve"> м</w:t>
      </w:r>
      <w:r w:rsidR="004B47F4" w:rsidRPr="004B47F4">
        <w:rPr>
          <w:rFonts w:ascii="Tahoma" w:hAnsi="Tahoma" w:cs="Tahoma"/>
          <w:vertAlign w:val="superscript"/>
        </w:rPr>
        <w:t>3</w:t>
      </w:r>
      <w:r w:rsidRPr="00FC7B21">
        <w:rPr>
          <w:rFonts w:ascii="Tahoma" w:hAnsi="Tahoma" w:cs="Tahoma"/>
        </w:rPr>
        <w:t>;</w:t>
      </w:r>
    </w:p>
    <w:p w14:paraId="66948C7D" w14:textId="77777777" w:rsidR="00F14D89" w:rsidRPr="00E55DAA" w:rsidRDefault="008E5FC4" w:rsidP="00F14D89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>
        <w:rPr>
          <w:rFonts w:cs="Tahoma"/>
        </w:rPr>
        <w:t xml:space="preserve"> -</w:t>
      </w:r>
      <w:r w:rsidR="00F14D89" w:rsidRPr="00B22148">
        <w:rPr>
          <w:rFonts w:cs="Tahoma"/>
        </w:rPr>
        <w:t xml:space="preserve"> </w:t>
      </w:r>
      <w:r w:rsidR="00F14D89" w:rsidRPr="00E55DAA">
        <w:rPr>
          <w:rFonts w:ascii="Tahoma" w:hAnsi="Tahoma" w:cs="Tahoma"/>
        </w:rPr>
        <w:t>удельная теплоемкость воды, ккал/(кг</w:t>
      </w:r>
      <w:r w:rsidR="00F14D89" w:rsidRPr="00E55DAA">
        <w:rPr>
          <w:rFonts w:ascii="Tahoma" w:hAnsi="Tahoma" w:cs="Tahoma"/>
        </w:rPr>
        <w:sym w:font="Symbol" w:char="F0D7"/>
      </w:r>
      <w:r w:rsidR="00F14D89" w:rsidRPr="0053133F">
        <w:rPr>
          <w:rFonts w:ascii="Tahoma" w:hAnsi="Tahoma" w:cs="Tahoma"/>
          <w:vertAlign w:val="superscript"/>
        </w:rPr>
        <w:t>0</w:t>
      </w:r>
      <w:r w:rsidR="00F14D89" w:rsidRPr="00E55DAA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55DAA">
        <w:rPr>
          <w:rFonts w:ascii="Tahoma" w:hAnsi="Tahoma" w:cs="Tahoma"/>
        </w:rPr>
        <w:t xml:space="preserve"> принимается равной 1 ккал/(кг</w:t>
      </w:r>
      <w:r w:rsidR="00F14D89" w:rsidRPr="00E55DAA">
        <w:rPr>
          <w:rFonts w:ascii="Tahoma" w:hAnsi="Tahoma" w:cs="Tahoma"/>
        </w:rPr>
        <w:sym w:font="Symbol" w:char="F0D7"/>
      </w:r>
      <w:r w:rsidR="00F14D89" w:rsidRPr="0053133F">
        <w:rPr>
          <w:rFonts w:ascii="Tahoma" w:hAnsi="Tahoma" w:cs="Tahoma"/>
          <w:vertAlign w:val="superscript"/>
        </w:rPr>
        <w:t>0</w:t>
      </w:r>
      <w:r w:rsidR="00F14D89" w:rsidRPr="00E55DAA">
        <w:rPr>
          <w:rFonts w:ascii="Tahoma" w:hAnsi="Tahoma" w:cs="Tahoma"/>
        </w:rPr>
        <w:t>С);</w:t>
      </w:r>
    </w:p>
    <w:p w14:paraId="6BDE7777" w14:textId="77777777" w:rsidR="00F14D89" w:rsidRPr="00B22148" w:rsidRDefault="00F14D89" w:rsidP="00F14D89">
      <w:pPr>
        <w:ind w:firstLine="709"/>
        <w:jc w:val="both"/>
        <w:rPr>
          <w:rFonts w:cs="Tahoma"/>
        </w:rPr>
      </w:pPr>
      <m:oMath>
        <m:r>
          <m:rPr>
            <m:sty m:val="p"/>
          </m:rPr>
          <w:rPr>
            <w:rFonts w:ascii="Cambria Math" w:hAnsi="Cambria Math" w:cs="Tahoma"/>
          </w:rPr>
          <w:sym w:font="Symbol" w:char="F072"/>
        </m:r>
      </m:oMath>
      <w:r w:rsidRPr="00E55DAA">
        <w:rPr>
          <w:rFonts w:ascii="Tahoma" w:hAnsi="Tahoma" w:cs="Tahoma"/>
        </w:rPr>
        <w:t xml:space="preserve"> - </w:t>
      </w:r>
      <w:r w:rsidRPr="0053133F">
        <w:rPr>
          <w:rFonts w:ascii="Tahoma" w:hAnsi="Tahoma" w:cs="Tahoma"/>
        </w:rPr>
        <w:t>плотность воды, т/м</w:t>
      </w:r>
      <w:r w:rsidRPr="0053133F">
        <w:rPr>
          <w:rFonts w:ascii="Tahoma" w:hAnsi="Tahoma" w:cs="Tahoma"/>
          <w:vertAlign w:val="superscript"/>
        </w:rPr>
        <w:t>3</w:t>
      </w:r>
      <w:r w:rsidRPr="0053133F">
        <w:rPr>
          <w:rFonts w:ascii="Tahoma" w:hAnsi="Tahoma" w:cs="Tahoma"/>
        </w:rPr>
        <w:t xml:space="preserve">. Величина </w:t>
      </w:r>
      <m:oMath>
        <m:r>
          <m:rPr>
            <m:sty m:val="p"/>
          </m:rPr>
          <w:rPr>
            <w:rFonts w:ascii="Cambria Math" w:hAnsi="Cambria Math" w:cs="Tahoma"/>
          </w:rPr>
          <w:sym w:font="Symbol" w:char="F072"/>
        </m:r>
      </m:oMath>
      <w:r w:rsidRPr="0053133F">
        <w:rPr>
          <w:rFonts w:ascii="Tahoma" w:hAnsi="Tahoma" w:cs="Tahoma"/>
        </w:rPr>
        <w:t xml:space="preserve"> принимается равной 1 т/м</w:t>
      </w:r>
      <w:r w:rsidRPr="0053133F">
        <w:rPr>
          <w:rFonts w:ascii="Tahoma" w:hAnsi="Tahoma" w:cs="Tahoma"/>
          <w:vertAlign w:val="superscript"/>
        </w:rPr>
        <w:t>3</w:t>
      </w:r>
      <w:r w:rsidRPr="0053133F">
        <w:rPr>
          <w:rFonts w:ascii="Tahoma" w:hAnsi="Tahoma" w:cs="Tahoma"/>
        </w:rPr>
        <w:t>;</w:t>
      </w:r>
    </w:p>
    <w:p w14:paraId="5460452F" w14:textId="2F217366" w:rsidR="0001566C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lang w:val="en-US"/>
        </w:rPr>
        <w:t>t</w:t>
      </w:r>
      <w:r w:rsidRPr="00FC7B21">
        <w:rPr>
          <w:rFonts w:ascii="Tahoma" w:hAnsi="Tahoma" w:cs="Tahoma"/>
        </w:rPr>
        <w:t>1 – среднесуточная температура в подающем трубопроводе</w:t>
      </w:r>
      <w:r w:rsidR="00126D8F" w:rsidRPr="00126D8F">
        <w:rPr>
          <w:rFonts w:ascii="Tahoma" w:hAnsi="Tahoma" w:cs="Tahoma"/>
        </w:rPr>
        <w:t>, °C</w:t>
      </w:r>
      <w:r w:rsidRPr="00FC7B21">
        <w:rPr>
          <w:rFonts w:ascii="Tahoma" w:hAnsi="Tahoma" w:cs="Tahoma"/>
        </w:rPr>
        <w:t>.</w:t>
      </w:r>
    </w:p>
    <w:p w14:paraId="4471AA7A" w14:textId="2F7CF4CA" w:rsidR="001073E8" w:rsidRPr="00FC7B21" w:rsidRDefault="001073E8" w:rsidP="0001566C">
      <w:pPr>
        <w:ind w:firstLine="709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Цтэ</w:t>
      </w:r>
      <w:proofErr w:type="spellEnd"/>
      <w:r>
        <w:rPr>
          <w:rFonts w:ascii="Tahoma" w:hAnsi="Tahoma" w:cs="Tahoma"/>
        </w:rPr>
        <w:t xml:space="preserve"> - </w:t>
      </w:r>
      <w:r w:rsidRPr="00191DB4">
        <w:rPr>
          <w:rFonts w:ascii="Tahoma" w:hAnsi="Tahoma" w:cs="Tahoma"/>
        </w:rPr>
        <w:t>цена тепловой энергии, согласованная настоящим Договором</w:t>
      </w:r>
      <w:r w:rsidR="00254A4F">
        <w:rPr>
          <w:rFonts w:ascii="Tahoma" w:hAnsi="Tahoma" w:cs="Tahoma"/>
        </w:rPr>
        <w:t>,</w:t>
      </w:r>
      <w:r w:rsidR="00254A4F" w:rsidRPr="00B65C40">
        <w:rPr>
          <w:rFonts w:ascii="Tahoma" w:hAnsi="Tahoma" w:cs="Tahoma"/>
        </w:rPr>
        <w:t xml:space="preserve"> руб./Гкал</w:t>
      </w:r>
      <w:r>
        <w:rPr>
          <w:rFonts w:ascii="Tahoma" w:hAnsi="Tahoma" w:cs="Tahoma"/>
        </w:rPr>
        <w:t>.</w:t>
      </w:r>
    </w:p>
    <w:p w14:paraId="28C1E9F6" w14:textId="309DDD9E" w:rsidR="000E3DDC" w:rsidRPr="00D402C7" w:rsidRDefault="00744BD5" w:rsidP="006F300E">
      <w:pPr>
        <w:ind w:firstLine="709"/>
        <w:jc w:val="both"/>
        <w:rPr>
          <w:rFonts w:ascii="Tahoma" w:eastAsia="Calibri" w:hAnsi="Tahoma"/>
        </w:rPr>
      </w:pPr>
      <w:r w:rsidRPr="00D402C7">
        <w:rPr>
          <w:rFonts w:ascii="Tahoma" w:hAnsi="Tahoma"/>
        </w:rPr>
        <w:t>5</w:t>
      </w:r>
      <w:r w:rsidR="0001566C" w:rsidRPr="00D402C7">
        <w:rPr>
          <w:rFonts w:ascii="Tahoma" w:hAnsi="Tahoma"/>
        </w:rPr>
        <w:t>.1.</w:t>
      </w:r>
      <w:r w:rsidR="00C22266" w:rsidRPr="00D402C7">
        <w:rPr>
          <w:rFonts w:ascii="Tahoma" w:hAnsi="Tahoma"/>
        </w:rPr>
        <w:t>1</w:t>
      </w:r>
      <w:r w:rsidR="0001566C" w:rsidRPr="00D402C7">
        <w:rPr>
          <w:rFonts w:ascii="Tahoma" w:hAnsi="Tahoma"/>
        </w:rPr>
        <w:t xml:space="preserve">.2. </w:t>
      </w:r>
      <w:r w:rsidR="0001566C" w:rsidRPr="00D402C7">
        <w:rPr>
          <w:rFonts w:ascii="Tahoma" w:hAnsi="Tahoma" w:cs="Tahoma"/>
        </w:rPr>
        <w:t>В случае</w:t>
      </w:r>
      <w:r w:rsidR="006A00EE" w:rsidRPr="00D402C7">
        <w:rPr>
          <w:rFonts w:ascii="Tahoma" w:hAnsi="Tahoma" w:cs="Tahoma"/>
        </w:rPr>
        <w:t xml:space="preserve"> </w:t>
      </w:r>
      <w:r w:rsidR="00187FD1" w:rsidRPr="00D402C7">
        <w:rPr>
          <w:rFonts w:ascii="Tahoma" w:hAnsi="Tahoma" w:cs="Tahoma"/>
        </w:rPr>
        <w:t xml:space="preserve">подтверждения в акте проверки факта отклонения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Теплоснабжающая организация в расчетном периоде, следующем за расчетным периодом, в котором произошло указанное нарушение, </w:t>
      </w:r>
      <w:r w:rsidR="003B5F18" w:rsidRPr="00E445B0">
        <w:rPr>
          <w:rFonts w:ascii="Tahoma" w:hAnsi="Tahoma" w:cs="Tahoma"/>
        </w:rPr>
        <w:t>снижает размер</w:t>
      </w:r>
      <w:r w:rsidR="002713ED" w:rsidRPr="002713ED">
        <w:rPr>
          <w:rFonts w:ascii="Tahoma" w:hAnsi="Tahoma" w:cs="Tahoma"/>
        </w:rPr>
        <w:t xml:space="preserve"> платы за тепловую энергию, </w:t>
      </w:r>
      <w:r w:rsidR="00187FD1" w:rsidRPr="00D402C7">
        <w:rPr>
          <w:rFonts w:ascii="Tahoma" w:hAnsi="Tahoma" w:cs="Tahoma"/>
        </w:rPr>
        <w:t xml:space="preserve">по формулам, установленным в </w:t>
      </w:r>
      <w:r w:rsidR="000E3DDC" w:rsidRPr="00D402C7">
        <w:rPr>
          <w:rFonts w:ascii="Tahoma" w:eastAsia="Calibri" w:hAnsi="Tahoma" w:cs="Tahoma"/>
        </w:rPr>
        <w:t>Правила</w:t>
      </w:r>
      <w:r w:rsidR="00187FD1" w:rsidRPr="00D402C7">
        <w:rPr>
          <w:rFonts w:ascii="Tahoma" w:eastAsia="Calibri" w:hAnsi="Tahoma" w:cs="Tahoma"/>
        </w:rPr>
        <w:t>х</w:t>
      </w:r>
      <w:r w:rsidR="000E3DDC" w:rsidRPr="00D402C7">
        <w:rPr>
          <w:rFonts w:ascii="Tahoma" w:eastAsia="Calibri" w:hAnsi="Tahoma" w:cs="Tahoma"/>
        </w:rPr>
        <w:t xml:space="preserve"> организации теплоснабжения</w:t>
      </w:r>
      <w:r w:rsidR="000E3DDC" w:rsidRPr="00D402C7">
        <w:rPr>
          <w:rFonts w:ascii="Tahoma" w:eastAsia="Calibri" w:hAnsi="Tahoma"/>
        </w:rPr>
        <w:t>.</w:t>
      </w:r>
    </w:p>
    <w:p w14:paraId="0DCDA2D7" w14:textId="450A4D51" w:rsidR="00D92BAC" w:rsidRPr="00D402C7" w:rsidRDefault="00665FA1" w:rsidP="00D92BAC">
      <w:pPr>
        <w:ind w:firstLine="709"/>
        <w:jc w:val="both"/>
        <w:rPr>
          <w:rFonts w:ascii="Tahoma" w:hAnsi="Tahoma" w:cs="Tahoma"/>
        </w:rPr>
      </w:pPr>
      <w:r w:rsidRPr="003B24C7">
        <w:rPr>
          <w:rFonts w:ascii="Tahoma" w:hAnsi="Tahoma"/>
        </w:rPr>
        <w:t>Стороны договорились, что для расчета величины снижения размера платы за тепловую энергию (мощность), по формулам, установленным в Правилах организации теплоснабжения, применяют:</w:t>
      </w:r>
    </w:p>
    <w:p w14:paraId="24ECDCA9" w14:textId="23BF8B2C" w:rsidR="00D92BAC" w:rsidRPr="00D402C7" w:rsidRDefault="00D92BAC" w:rsidP="00D92BAC">
      <w:pPr>
        <w:ind w:left="567"/>
        <w:jc w:val="both"/>
        <w:rPr>
          <w:rFonts w:ascii="Tahoma" w:hAnsi="Tahoma" w:cs="Tahoma"/>
        </w:rPr>
      </w:pPr>
      <w:r w:rsidRPr="00D402C7">
        <w:rPr>
          <w:rFonts w:ascii="Tahoma" w:hAnsi="Tahoma" w:cs="Tahoma"/>
        </w:rPr>
        <w:t>- при фиксации факта отклонения включенных в Договор значений параметров качества теплоснабжения за пределы их разрешенных отклонений коэффициент k</w:t>
      </w:r>
      <w:r w:rsidRPr="00D402C7">
        <w:rPr>
          <w:rFonts w:ascii="Tahoma" w:hAnsi="Tahoma" w:cs="Tahoma"/>
          <w:vertAlign w:val="subscript"/>
        </w:rPr>
        <w:t>1</w:t>
      </w:r>
      <w:r w:rsidRPr="00D402C7">
        <w:rPr>
          <w:rFonts w:ascii="Tahoma" w:hAnsi="Tahoma" w:cs="Tahoma"/>
        </w:rPr>
        <w:t xml:space="preserve"> равный </w:t>
      </w:r>
      <w:r w:rsidR="004F3B0D">
        <w:rPr>
          <w:rFonts w:ascii="Tahoma" w:hAnsi="Tahoma" w:cs="Tahoma"/>
        </w:rPr>
        <w:t xml:space="preserve">отношению цены на тепловую энергию (мощность), определенной в соответствии с п. 2.1.1 настоящего Договора, к предельному уровню цены на тепловую энергию (мощность), определенному в </w:t>
      </w:r>
      <w:r w:rsidR="004F3B0D">
        <w:rPr>
          <w:rFonts w:ascii="Tahoma" w:hAnsi="Tahoma" w:cs="Tahoma"/>
          <w:lang w:eastAsia="en-US"/>
        </w:rPr>
        <w:t xml:space="preserve">соответствии с </w:t>
      </w:r>
      <w:hyperlink r:id="rId8" w:history="1">
        <w:r w:rsidR="004F3B0D">
          <w:rPr>
            <w:rStyle w:val="af8"/>
            <w:rFonts w:ascii="Tahoma" w:hAnsi="Tahoma" w:cs="Tahoma"/>
            <w:color w:val="0000FF"/>
            <w:lang w:eastAsia="en-US"/>
          </w:rPr>
          <w:t>разделом II</w:t>
        </w:r>
      </w:hyperlink>
      <w:r w:rsidR="004F3B0D">
        <w:rPr>
          <w:rFonts w:ascii="Tahoma" w:hAnsi="Tahoma" w:cs="Tahoma"/>
          <w:lang w:eastAsia="en-US"/>
        </w:rPr>
        <w:t xml:space="preserve">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 утвержденных ПП РФ от 15 декабря 2017 г. N 1562 (далее -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(мощность))</w:t>
      </w:r>
      <w:r w:rsidRPr="00D402C7">
        <w:rPr>
          <w:rFonts w:ascii="Tahoma" w:hAnsi="Tahoma" w:cs="Tahoma"/>
        </w:rPr>
        <w:t>;</w:t>
      </w:r>
    </w:p>
    <w:p w14:paraId="1D016488" w14:textId="064AEECE" w:rsidR="00D92BAC" w:rsidRPr="00D402C7" w:rsidRDefault="00D92BAC" w:rsidP="00D92BAC">
      <w:pPr>
        <w:autoSpaceDE w:val="0"/>
        <w:autoSpaceDN w:val="0"/>
        <w:adjustRightInd w:val="0"/>
        <w:ind w:left="567"/>
        <w:jc w:val="both"/>
        <w:rPr>
          <w:rFonts w:ascii="Tahoma" w:eastAsiaTheme="minorHAnsi" w:hAnsi="Tahoma" w:cs="Tahoma"/>
          <w:lang w:eastAsia="en-US"/>
        </w:rPr>
      </w:pPr>
      <w:r w:rsidRPr="00D402C7">
        <w:rPr>
          <w:rFonts w:ascii="Tahoma" w:eastAsiaTheme="minorHAnsi" w:hAnsi="Tahoma" w:cs="Tahoma"/>
          <w:lang w:eastAsia="en-US"/>
        </w:rPr>
        <w:t>- при фиксации факта отклонения включенных в Договор значений параметров, отражающих допустимые перерывы в теплоснабжении, за пределы их разрешенных отклонений коэффициент k</w:t>
      </w:r>
      <w:r w:rsidRPr="00D402C7">
        <w:rPr>
          <w:rFonts w:ascii="Tahoma" w:eastAsiaTheme="minorHAnsi" w:hAnsi="Tahoma" w:cs="Tahoma"/>
          <w:vertAlign w:val="subscript"/>
          <w:lang w:eastAsia="en-US"/>
        </w:rPr>
        <w:t xml:space="preserve">2 </w:t>
      </w:r>
      <w:r w:rsidRPr="00D402C7">
        <w:rPr>
          <w:rFonts w:ascii="Tahoma" w:eastAsiaTheme="minorHAnsi" w:hAnsi="Tahoma" w:cs="Tahoma"/>
          <w:lang w:eastAsia="en-US"/>
        </w:rPr>
        <w:t xml:space="preserve">равный </w:t>
      </w:r>
      <w:r w:rsidR="004F3B0D">
        <w:rPr>
          <w:rFonts w:ascii="Tahoma" w:hAnsi="Tahoma" w:cs="Tahoma"/>
        </w:rPr>
        <w:t xml:space="preserve">отношению цены на тепловую энергию (мощность), определенной в </w:t>
      </w:r>
      <w:r w:rsidR="004F3B0D">
        <w:rPr>
          <w:rFonts w:ascii="Tahoma" w:hAnsi="Tahoma" w:cs="Tahoma"/>
        </w:rPr>
        <w:lastRenderedPageBreak/>
        <w:t xml:space="preserve">соответствии с п. 2.1.1 настоящего Договора, к предельному уровню цены на тепловую энергию (мощность), определенному в </w:t>
      </w:r>
      <w:r w:rsidR="004F3B0D">
        <w:rPr>
          <w:rFonts w:ascii="Tahoma" w:hAnsi="Tahoma" w:cs="Tahoma"/>
          <w:lang w:eastAsia="en-US"/>
        </w:rPr>
        <w:t xml:space="preserve">соответствии с </w:t>
      </w:r>
      <w:hyperlink r:id="rId9" w:history="1">
        <w:r w:rsidR="004F3B0D">
          <w:rPr>
            <w:rStyle w:val="af8"/>
            <w:rFonts w:ascii="Tahoma" w:hAnsi="Tahoma" w:cs="Tahoma"/>
            <w:color w:val="0000FF"/>
            <w:lang w:eastAsia="en-US"/>
          </w:rPr>
          <w:t>разделом II</w:t>
        </w:r>
      </w:hyperlink>
      <w:r w:rsidR="004F3B0D">
        <w:rPr>
          <w:rFonts w:ascii="Tahoma" w:hAnsi="Tahoma" w:cs="Tahoma"/>
          <w:lang w:eastAsia="en-US"/>
        </w:rPr>
        <w:t xml:space="preserve">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</w:t>
      </w:r>
      <w:r w:rsidRPr="00D402C7">
        <w:rPr>
          <w:rFonts w:ascii="Tahoma" w:eastAsiaTheme="minorHAnsi" w:hAnsi="Tahoma" w:cs="Tahoma"/>
          <w:lang w:eastAsia="en-US"/>
        </w:rPr>
        <w:t>.</w:t>
      </w:r>
    </w:p>
    <w:p w14:paraId="0C4B11F1" w14:textId="228980C7" w:rsidR="0001566C" w:rsidRPr="00FC7B21" w:rsidRDefault="000E3DDC" w:rsidP="000E3DDC">
      <w:pPr>
        <w:ind w:firstLine="709"/>
        <w:jc w:val="both"/>
        <w:rPr>
          <w:rFonts w:ascii="Tahoma" w:hAnsi="Tahoma" w:cs="Tahoma"/>
        </w:rPr>
      </w:pPr>
      <w:r w:rsidRPr="00D402C7">
        <w:rPr>
          <w:rFonts w:ascii="Tahoma" w:hAnsi="Tahoma"/>
        </w:rPr>
        <w:t xml:space="preserve">5.1.1.3 </w:t>
      </w:r>
      <w:proofErr w:type="gramStart"/>
      <w:r w:rsidRPr="00D402C7">
        <w:rPr>
          <w:rFonts w:ascii="Tahoma" w:hAnsi="Tahoma"/>
        </w:rPr>
        <w:t>В</w:t>
      </w:r>
      <w:proofErr w:type="gramEnd"/>
      <w:r w:rsidR="006A00EE" w:rsidRPr="00D402C7">
        <w:rPr>
          <w:rFonts w:ascii="Tahoma" w:hAnsi="Tahoma"/>
        </w:rPr>
        <w:t xml:space="preserve"> случае превышения</w:t>
      </w:r>
      <w:r w:rsidR="00CD54E4" w:rsidRPr="00D402C7">
        <w:rPr>
          <w:rFonts w:ascii="Tahoma" w:hAnsi="Tahoma"/>
        </w:rPr>
        <w:t xml:space="preserve"> Потребителем</w:t>
      </w:r>
      <w:r w:rsidR="0001566C" w:rsidRPr="00D402C7">
        <w:rPr>
          <w:rFonts w:ascii="Tahoma" w:hAnsi="Tahoma"/>
        </w:rPr>
        <w:t xml:space="preserve"> </w:t>
      </w:r>
      <w:r w:rsidR="00883F23" w:rsidRPr="00D402C7">
        <w:rPr>
          <w:rFonts w:ascii="Tahoma" w:hAnsi="Tahoma" w:cs="Tahoma"/>
        </w:rPr>
        <w:t xml:space="preserve">температуры теплоносителя в </w:t>
      </w:r>
      <w:r w:rsidR="0001566C" w:rsidRPr="00D402C7">
        <w:rPr>
          <w:rFonts w:ascii="Tahoma" w:hAnsi="Tahoma" w:cs="Tahoma"/>
        </w:rPr>
        <w:t>обратно</w:t>
      </w:r>
      <w:r w:rsidR="00883F23" w:rsidRPr="00D402C7">
        <w:rPr>
          <w:rFonts w:ascii="Tahoma" w:hAnsi="Tahoma" w:cs="Tahoma"/>
        </w:rPr>
        <w:t>м трубопроводе</w:t>
      </w:r>
      <w:r w:rsidR="0001566C" w:rsidRPr="00D402C7">
        <w:rPr>
          <w:rFonts w:ascii="Tahoma" w:hAnsi="Tahoma"/>
        </w:rPr>
        <w:t xml:space="preserve"> </w:t>
      </w:r>
      <w:r w:rsidR="00CD54E4" w:rsidRPr="00D402C7">
        <w:rPr>
          <w:rFonts w:ascii="Tahoma" w:hAnsi="Tahoma"/>
        </w:rPr>
        <w:t>(</w:t>
      </w:r>
      <w:r w:rsidR="00CD54E4" w:rsidRPr="00D402C7">
        <w:rPr>
          <w:rFonts w:ascii="Tahoma" w:hAnsi="Tahoma"/>
          <w:lang w:val="en-US"/>
        </w:rPr>
        <w:t>t</w:t>
      </w:r>
      <w:r w:rsidR="00CD54E4" w:rsidRPr="00D402C7">
        <w:rPr>
          <w:rFonts w:ascii="Tahoma" w:hAnsi="Tahoma"/>
        </w:rPr>
        <w:t>2</w:t>
      </w:r>
      <w:r w:rsidR="00CD54E4" w:rsidRPr="00D402C7">
        <w:rPr>
          <w:rFonts w:ascii="Tahoma" w:hAnsi="Tahoma" w:cs="Tahoma"/>
        </w:rPr>
        <w:t>)</w:t>
      </w:r>
      <w:r w:rsidR="0001566C" w:rsidRPr="00D402C7">
        <w:rPr>
          <w:rFonts w:ascii="Tahoma" w:hAnsi="Tahoma" w:cs="Tahoma"/>
        </w:rPr>
        <w:t xml:space="preserve"> от</w:t>
      </w:r>
      <w:r w:rsidR="0001566C" w:rsidRPr="00FC7B21">
        <w:rPr>
          <w:rFonts w:ascii="Tahoma" w:hAnsi="Tahoma" w:cs="Tahoma"/>
        </w:rPr>
        <w:t xml:space="preserve"> заданной по температурному графику более чем на </w:t>
      </w:r>
      <w:r w:rsidR="007D32D6">
        <w:rPr>
          <w:rFonts w:ascii="Tahoma" w:hAnsi="Tahoma" w:cs="Tahoma"/>
        </w:rPr>
        <w:t>допустимые диапазоны, указанные в п. 3.</w:t>
      </w:r>
      <w:r w:rsidR="00BE7D4A">
        <w:rPr>
          <w:rFonts w:ascii="Tahoma" w:hAnsi="Tahoma" w:cs="Tahoma"/>
        </w:rPr>
        <w:t>9</w:t>
      </w:r>
      <w:r w:rsidR="007D32D6">
        <w:rPr>
          <w:rFonts w:ascii="Tahoma" w:hAnsi="Tahoma" w:cs="Tahoma"/>
        </w:rPr>
        <w:t>. настоящего Договора,</w:t>
      </w:r>
      <w:r w:rsidR="00B83F89">
        <w:rPr>
          <w:rFonts w:ascii="Tahoma" w:hAnsi="Tahoma" w:cs="Tahoma"/>
        </w:rPr>
        <w:t xml:space="preserve"> </w:t>
      </w:r>
      <w:r w:rsidR="00C86676" w:rsidRPr="00C86676">
        <w:rPr>
          <w:rFonts w:ascii="Tahoma" w:hAnsi="Tahoma" w:cs="Tahoma"/>
        </w:rPr>
        <w:t>Теплоснабжающая организация взимает с Потребителя неустойку (НДС не облагается), которая рассчитывается</w:t>
      </w:r>
      <w:r w:rsidR="00C86676">
        <w:rPr>
          <w:rFonts w:ascii="Tahoma" w:hAnsi="Tahoma" w:cs="Tahoma"/>
        </w:rPr>
        <w:t xml:space="preserve"> </w:t>
      </w:r>
      <w:r w:rsidR="003B5F18" w:rsidRPr="00E445B0">
        <w:rPr>
          <w:rFonts w:ascii="Tahoma" w:hAnsi="Tahoma" w:cs="Tahoma"/>
        </w:rPr>
        <w:t xml:space="preserve">за каждые сутки расчетного периода, в которые происходило превышение, </w:t>
      </w:r>
      <w:r w:rsidR="00FC36ED">
        <w:rPr>
          <w:rFonts w:ascii="Tahoma" w:hAnsi="Tahoma" w:cs="Tahoma"/>
        </w:rPr>
        <w:t>по формуле:</w:t>
      </w:r>
    </w:p>
    <w:p w14:paraId="36FBF350" w14:textId="67812427" w:rsidR="0001566C" w:rsidRPr="00FC7B21" w:rsidRDefault="008E5FC4" w:rsidP="00144837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>2=</m:t>
            </m:r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 w:cs="Tahoma"/>
              </w:rPr>
              <m:t>2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 xml:space="preserve"> (перегрев)*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01566C" w:rsidRPr="00FC7B21">
        <w:rPr>
          <w:rFonts w:ascii="Tahoma" w:hAnsi="Tahoma" w:cs="Tahoma"/>
        </w:rPr>
        <w:t xml:space="preserve">, </w:t>
      </w:r>
      <w:r w:rsidR="00E416B2">
        <w:rPr>
          <w:rFonts w:ascii="Tahoma" w:hAnsi="Tahoma" w:cs="Tahoma"/>
        </w:rPr>
        <w:t>(руб</w:t>
      </w:r>
      <w:r w:rsidR="0053133F">
        <w:rPr>
          <w:rFonts w:ascii="Tahoma" w:hAnsi="Tahoma" w:cs="Tahoma"/>
        </w:rPr>
        <w:t>.</w:t>
      </w:r>
      <w:r w:rsidR="00E416B2">
        <w:rPr>
          <w:rFonts w:ascii="Tahoma" w:hAnsi="Tahoma" w:cs="Tahoma"/>
        </w:rPr>
        <w:t xml:space="preserve">), </w:t>
      </w:r>
      <w:r w:rsidR="0001566C" w:rsidRPr="00FC7B21">
        <w:rPr>
          <w:rFonts w:ascii="Tahoma" w:hAnsi="Tahoma" w:cs="Tahoma"/>
        </w:rPr>
        <w:t>где</w:t>
      </w:r>
    </w:p>
    <w:p w14:paraId="7AB216B5" w14:textId="4EC31211" w:rsidR="0001566C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m2 – </w:t>
      </w:r>
      <w:r w:rsidR="0053133F">
        <w:rPr>
          <w:rFonts w:ascii="Tahoma" w:hAnsi="Tahoma" w:cs="Tahoma"/>
        </w:rPr>
        <w:t xml:space="preserve">фактический </w:t>
      </w:r>
      <w:r w:rsidRPr="00FC7B21">
        <w:rPr>
          <w:rFonts w:ascii="Tahoma" w:hAnsi="Tahoma" w:cs="Tahoma"/>
        </w:rPr>
        <w:t>масс</w:t>
      </w:r>
      <w:r w:rsidR="0053133F">
        <w:rPr>
          <w:rFonts w:ascii="Tahoma" w:hAnsi="Tahoma" w:cs="Tahoma"/>
        </w:rPr>
        <w:t>овый расход</w:t>
      </w:r>
      <w:r w:rsidRPr="00FC7B21">
        <w:rPr>
          <w:rFonts w:ascii="Tahoma" w:hAnsi="Tahoma" w:cs="Tahoma"/>
        </w:rPr>
        <w:t xml:space="preserve"> теплоносителя в обратном трубопроводе</w:t>
      </w:r>
      <w:r w:rsidR="003B5F18" w:rsidRPr="003B5F18">
        <w:rPr>
          <w:rFonts w:ascii="Tahoma" w:hAnsi="Tahoma" w:cs="Tahoma"/>
        </w:rPr>
        <w:t xml:space="preserve"> </w:t>
      </w:r>
      <w:r w:rsidR="003B5F18" w:rsidRPr="00E445B0">
        <w:rPr>
          <w:rFonts w:ascii="Tahoma" w:hAnsi="Tahoma" w:cs="Tahoma"/>
        </w:rPr>
        <w:t>за сутки</w:t>
      </w:r>
      <w:r w:rsidR="004B47F4">
        <w:rPr>
          <w:rFonts w:ascii="Tahoma" w:hAnsi="Tahoma" w:cs="Tahoma"/>
        </w:rPr>
        <w:t>, т</w:t>
      </w:r>
      <w:r w:rsidRPr="00FC7B21">
        <w:rPr>
          <w:rFonts w:ascii="Tahoma" w:hAnsi="Tahoma" w:cs="Tahoma"/>
        </w:rPr>
        <w:t>;</w:t>
      </w:r>
    </w:p>
    <w:p w14:paraId="0D5D264D" w14:textId="77777777" w:rsidR="00F14D89" w:rsidRPr="00E55DAA" w:rsidRDefault="008E5FC4" w:rsidP="00F14D89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>
        <w:rPr>
          <w:rFonts w:cs="Tahoma"/>
        </w:rPr>
        <w:t xml:space="preserve"> -</w:t>
      </w:r>
      <w:r w:rsidR="00F14D89" w:rsidRPr="00B22148">
        <w:rPr>
          <w:rFonts w:cs="Tahoma"/>
        </w:rPr>
        <w:t xml:space="preserve"> </w:t>
      </w:r>
      <w:r w:rsidR="00F14D89" w:rsidRPr="00E55DAA">
        <w:rPr>
          <w:rFonts w:ascii="Tahoma" w:hAnsi="Tahoma" w:cs="Tahoma"/>
        </w:rPr>
        <w:t>удельная теплоемкость воды, ккал/(кг</w:t>
      </w:r>
      <w:r w:rsidR="00F14D89" w:rsidRPr="00E55DAA">
        <w:rPr>
          <w:rFonts w:ascii="Tahoma" w:hAnsi="Tahoma" w:cs="Tahoma"/>
        </w:rPr>
        <w:sym w:font="Symbol" w:char="F0D7"/>
      </w:r>
      <w:r w:rsidR="00F14D89" w:rsidRPr="00AC54CB">
        <w:rPr>
          <w:rFonts w:ascii="Tahoma" w:hAnsi="Tahoma" w:cs="Tahoma"/>
          <w:vertAlign w:val="superscript"/>
        </w:rPr>
        <w:t>0</w:t>
      </w:r>
      <w:r w:rsidR="00F14D89" w:rsidRPr="00E55DAA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55DAA">
        <w:rPr>
          <w:rFonts w:ascii="Tahoma" w:hAnsi="Tahoma" w:cs="Tahoma"/>
        </w:rPr>
        <w:t xml:space="preserve"> принимается равной 1 ккал/(кг</w:t>
      </w:r>
      <w:r w:rsidR="00F14D89" w:rsidRPr="00E55DAA">
        <w:rPr>
          <w:rFonts w:ascii="Tahoma" w:hAnsi="Tahoma" w:cs="Tahoma"/>
        </w:rPr>
        <w:sym w:font="Symbol" w:char="F0D7"/>
      </w:r>
      <w:r w:rsidR="00F14D89" w:rsidRPr="00AC54CB">
        <w:rPr>
          <w:rFonts w:ascii="Tahoma" w:hAnsi="Tahoma" w:cs="Tahoma"/>
          <w:vertAlign w:val="superscript"/>
        </w:rPr>
        <w:t>0</w:t>
      </w:r>
      <w:r w:rsidR="00F14D89" w:rsidRPr="00E55DAA">
        <w:rPr>
          <w:rFonts w:ascii="Tahoma" w:hAnsi="Tahoma" w:cs="Tahoma"/>
        </w:rPr>
        <w:t>С);</w:t>
      </w:r>
    </w:p>
    <w:p w14:paraId="1D1E0502" w14:textId="45C85924" w:rsidR="0001566C" w:rsidRDefault="0001566C" w:rsidP="0001566C">
      <w:pPr>
        <w:ind w:firstLine="709"/>
        <w:jc w:val="both"/>
        <w:rPr>
          <w:rFonts w:ascii="Tahoma" w:hAnsi="Tahoma" w:cs="Tahoma"/>
        </w:rPr>
      </w:pPr>
      <w:proofErr w:type="gramStart"/>
      <w:r w:rsidRPr="00FC7B21">
        <w:rPr>
          <w:rFonts w:ascii="Tahoma" w:hAnsi="Tahoma" w:cs="Tahoma"/>
          <w:lang w:val="en-US"/>
        </w:rPr>
        <w:t>t</w:t>
      </w:r>
      <w:proofErr w:type="gramEnd"/>
      <w:r w:rsidRPr="00FC7B21">
        <w:rPr>
          <w:rFonts w:ascii="Tahoma" w:hAnsi="Tahoma" w:cs="Tahoma"/>
        </w:rPr>
        <w:t xml:space="preserve"> (перегрев) – разница между фактической температурой теплоносителя в обратном трубопроводе по показаниям прибора учета и среднесуточной температурой по температурному графику, определенному Приложением №</w:t>
      </w:r>
      <w:r w:rsidR="002E701A">
        <w:rPr>
          <w:rFonts w:ascii="Tahoma" w:hAnsi="Tahoma" w:cs="Tahoma"/>
        </w:rPr>
        <w:t>7</w:t>
      </w:r>
      <w:r w:rsidR="002E701A" w:rsidRPr="00FC7B21">
        <w:rPr>
          <w:rFonts w:ascii="Tahoma" w:hAnsi="Tahoma" w:cs="Tahoma"/>
        </w:rPr>
        <w:t xml:space="preserve"> </w:t>
      </w:r>
      <w:r w:rsidRPr="00FC7B21">
        <w:rPr>
          <w:rFonts w:ascii="Tahoma" w:hAnsi="Tahoma" w:cs="Tahoma"/>
        </w:rPr>
        <w:t xml:space="preserve">к </w:t>
      </w:r>
      <w:r w:rsidR="00AB07F4">
        <w:rPr>
          <w:rFonts w:ascii="Tahoma" w:hAnsi="Tahoma" w:cs="Tahoma"/>
        </w:rPr>
        <w:t xml:space="preserve">настоящему </w:t>
      </w:r>
      <w:r w:rsidRPr="00FC7B21">
        <w:rPr>
          <w:rFonts w:ascii="Tahoma" w:hAnsi="Tahoma" w:cs="Tahoma"/>
        </w:rPr>
        <w:t xml:space="preserve">Договору, с учетом отклонения не более чем на </w:t>
      </w:r>
      <w:r w:rsidR="00EB2952">
        <w:rPr>
          <w:rFonts w:ascii="Tahoma" w:hAnsi="Tahoma" w:cs="Tahoma"/>
        </w:rPr>
        <w:t>допустимые диапазоны, указанные в п. 3.</w:t>
      </w:r>
      <w:r w:rsidR="00BE7D4A">
        <w:rPr>
          <w:rFonts w:ascii="Tahoma" w:hAnsi="Tahoma" w:cs="Tahoma"/>
        </w:rPr>
        <w:t>9</w:t>
      </w:r>
      <w:r w:rsidR="00EB2952">
        <w:rPr>
          <w:rFonts w:ascii="Tahoma" w:hAnsi="Tahoma" w:cs="Tahoma"/>
        </w:rPr>
        <w:t xml:space="preserve">. настоящего </w:t>
      </w:r>
      <w:r w:rsidR="0053133F">
        <w:rPr>
          <w:rFonts w:ascii="Tahoma" w:hAnsi="Tahoma" w:cs="Tahoma"/>
        </w:rPr>
        <w:t>Договора</w:t>
      </w:r>
      <w:r w:rsidR="00126D8F">
        <w:rPr>
          <w:rFonts w:ascii="Tahoma" w:hAnsi="Tahoma" w:cs="Tahoma"/>
        </w:rPr>
        <w:t xml:space="preserve">, </w:t>
      </w:r>
      <w:r w:rsidR="00126D8F" w:rsidRPr="00126D8F">
        <w:rPr>
          <w:rFonts w:ascii="Tahoma" w:hAnsi="Tahoma" w:cs="Tahoma"/>
        </w:rPr>
        <w:t>°C</w:t>
      </w:r>
      <w:r w:rsidRPr="00FC7B21">
        <w:rPr>
          <w:rFonts w:ascii="Tahoma" w:hAnsi="Tahoma" w:cs="Tahoma"/>
        </w:rPr>
        <w:t>.</w:t>
      </w:r>
    </w:p>
    <w:p w14:paraId="1077456E" w14:textId="5BF75936" w:rsidR="001073E8" w:rsidRPr="00FC7B21" w:rsidRDefault="001073E8" w:rsidP="0001566C">
      <w:pPr>
        <w:ind w:firstLine="709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Цтэ</w:t>
      </w:r>
      <w:proofErr w:type="spellEnd"/>
      <w:r>
        <w:rPr>
          <w:rFonts w:ascii="Tahoma" w:hAnsi="Tahoma" w:cs="Tahoma"/>
        </w:rPr>
        <w:t xml:space="preserve"> - </w:t>
      </w:r>
      <w:r w:rsidRPr="00191DB4">
        <w:rPr>
          <w:rFonts w:ascii="Tahoma" w:hAnsi="Tahoma" w:cs="Tahoma"/>
        </w:rPr>
        <w:t>цена тепловой энергии, согласованная настоящим Договором</w:t>
      </w:r>
      <w:r w:rsidR="00F14D89">
        <w:rPr>
          <w:rFonts w:ascii="Tahoma" w:hAnsi="Tahoma" w:cs="Tahoma"/>
        </w:rPr>
        <w:t>,</w:t>
      </w:r>
      <w:r w:rsidR="00F14D89" w:rsidRPr="00F14D89">
        <w:rPr>
          <w:rFonts w:ascii="Tahoma" w:hAnsi="Tahoma" w:cs="Tahoma"/>
        </w:rPr>
        <w:t xml:space="preserve"> </w:t>
      </w:r>
      <w:r w:rsidR="00F14D89" w:rsidRPr="00B65C40">
        <w:rPr>
          <w:rFonts w:ascii="Tahoma" w:hAnsi="Tahoma" w:cs="Tahoma"/>
        </w:rPr>
        <w:t>руб./Гкал</w:t>
      </w:r>
      <w:r>
        <w:rPr>
          <w:rFonts w:ascii="Tahoma" w:hAnsi="Tahoma" w:cs="Tahoma"/>
        </w:rPr>
        <w:t>.</w:t>
      </w:r>
    </w:p>
    <w:p w14:paraId="59C24E3A" w14:textId="0A0DDE0D" w:rsidR="004B0923" w:rsidRDefault="00744BD5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01566C" w:rsidRPr="00FC7B21">
        <w:rPr>
          <w:rFonts w:ascii="Tahoma" w:hAnsi="Tahoma" w:cs="Tahoma"/>
        </w:rPr>
        <w:t>.</w:t>
      </w:r>
      <w:r w:rsidR="00C22266" w:rsidRPr="00FC7B21">
        <w:rPr>
          <w:rFonts w:ascii="Tahoma" w:hAnsi="Tahoma" w:cs="Tahoma"/>
        </w:rPr>
        <w:t>2</w:t>
      </w:r>
      <w:r w:rsidR="0001566C" w:rsidRPr="00FC7B21">
        <w:rPr>
          <w:rFonts w:ascii="Tahoma" w:hAnsi="Tahoma" w:cs="Tahoma"/>
        </w:rPr>
        <w:t xml:space="preserve">. Теплоснабжающая организация не несет ответственности перед Потребителем за </w:t>
      </w:r>
      <w:proofErr w:type="spellStart"/>
      <w:r w:rsidR="005C21CA">
        <w:rPr>
          <w:rFonts w:ascii="Tahoma" w:hAnsi="Tahoma" w:cs="Tahoma"/>
        </w:rPr>
        <w:t>недоотпуск</w:t>
      </w:r>
      <w:proofErr w:type="spellEnd"/>
      <w:r w:rsidR="005C21CA">
        <w:rPr>
          <w:rFonts w:ascii="Tahoma" w:hAnsi="Tahoma" w:cs="Tahoma"/>
        </w:rPr>
        <w:t xml:space="preserve"> энергетических ресурсов и </w:t>
      </w:r>
      <w:r w:rsidR="00ED6D10">
        <w:rPr>
          <w:rFonts w:ascii="Tahoma" w:hAnsi="Tahoma" w:cs="Tahoma"/>
        </w:rPr>
        <w:t>снижение параметров теплоносителя или качества горячей воды</w:t>
      </w:r>
      <w:r w:rsidR="002F0401" w:rsidRPr="002F0401">
        <w:rPr>
          <w:rFonts w:ascii="Tahoma" w:hAnsi="Tahoma" w:cs="Tahoma"/>
        </w:rPr>
        <w:t>, обусловленные нарушением условий договора или законодательства РФ со стороны Потребителя.</w:t>
      </w:r>
    </w:p>
    <w:p w14:paraId="2BDBE58B" w14:textId="67D2BA81" w:rsidR="00393F18" w:rsidRDefault="00393F18" w:rsidP="00393F18">
      <w:pPr>
        <w:ind w:firstLine="709"/>
        <w:jc w:val="both"/>
        <w:rPr>
          <w:rFonts w:ascii="Tahoma" w:eastAsia="Calibri" w:hAnsi="Tahoma" w:cs="Tahoma"/>
        </w:rPr>
      </w:pPr>
      <w:r w:rsidRPr="003959F6">
        <w:rPr>
          <w:rFonts w:ascii="Tahoma" w:eastAsia="Calibri" w:hAnsi="Tahoma" w:cs="Tahoma"/>
        </w:rPr>
        <w:t>5.3. Теплоснабжающая организация не несет ответственности за соответствие параметров давления теплоносителя в подающем трубопроводе в случае если теплопотребляющие установки подключены к тепловым сетям системы теплоснабжения по независимой схеме и (или) регулятор давления и (или) регулятор расхода установлены и (или) вышли из строя.</w:t>
      </w:r>
    </w:p>
    <w:p w14:paraId="0CA232F5" w14:textId="1450C61A" w:rsidR="00D44938" w:rsidRPr="00FC7B21" w:rsidRDefault="00744BD5" w:rsidP="00D44938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6</w:t>
      </w:r>
      <w:r w:rsidR="00D44938" w:rsidRPr="00FC7B21">
        <w:rPr>
          <w:rFonts w:ascii="Tahoma" w:hAnsi="Tahoma" w:cs="Tahoma"/>
          <w:b/>
        </w:rPr>
        <w:t xml:space="preserve">. </w:t>
      </w:r>
      <w:r w:rsidR="00B65124" w:rsidRPr="00FC7B21">
        <w:rPr>
          <w:rFonts w:ascii="Tahoma" w:hAnsi="Tahoma" w:cs="Tahoma"/>
          <w:b/>
        </w:rPr>
        <w:t>ДЕЙСТВИЕ ДОГОВОРА</w:t>
      </w:r>
    </w:p>
    <w:p w14:paraId="73ED0F75" w14:textId="79CC9454" w:rsidR="00E02477" w:rsidRPr="00FC7B21" w:rsidRDefault="00744BD5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</w:t>
      </w:r>
      <w:r w:rsidR="0001566C" w:rsidRPr="00FC7B21">
        <w:rPr>
          <w:rFonts w:ascii="Tahoma" w:hAnsi="Tahoma" w:cs="Tahoma"/>
          <w:b/>
        </w:rPr>
        <w:t>.1.</w:t>
      </w:r>
      <w:r w:rsidR="00E02477" w:rsidRPr="00FC7B21">
        <w:rPr>
          <w:rFonts w:ascii="Tahoma" w:hAnsi="Tahoma" w:cs="Tahoma"/>
          <w:b/>
        </w:rPr>
        <w:t xml:space="preserve"> Срок договора</w:t>
      </w:r>
    </w:p>
    <w:p w14:paraId="03B9B220" w14:textId="79D53906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Настоящий Договор действует с </w:t>
      </w:r>
      <w:r w:rsidR="00DE33DB" w:rsidRPr="00FC7B21">
        <w:rPr>
          <w:rFonts w:ascii="Tahoma" w:hAnsi="Tahoma" w:cs="Tahoma"/>
        </w:rPr>
        <w:t>«</w:t>
      </w:r>
      <w:r w:rsidRPr="00FC7B21">
        <w:rPr>
          <w:rFonts w:ascii="Tahoma" w:hAnsi="Tahoma" w:cs="Tahoma"/>
        </w:rPr>
        <w:t>___</w:t>
      </w:r>
      <w:r w:rsidR="00DE33DB" w:rsidRPr="00FC7B21">
        <w:rPr>
          <w:rFonts w:ascii="Tahoma" w:hAnsi="Tahoma" w:cs="Tahoma"/>
        </w:rPr>
        <w:t>»</w:t>
      </w:r>
      <w:r w:rsidRPr="00FC7B21">
        <w:rPr>
          <w:rFonts w:ascii="Tahoma" w:hAnsi="Tahoma" w:cs="Tahoma"/>
        </w:rPr>
        <w:t xml:space="preserve"> _______________ 20__г. по </w:t>
      </w:r>
      <w:r w:rsidR="00DE33DB" w:rsidRPr="00FC7B21">
        <w:rPr>
          <w:rFonts w:ascii="Tahoma" w:hAnsi="Tahoma" w:cs="Tahoma"/>
        </w:rPr>
        <w:t>«</w:t>
      </w:r>
      <w:r w:rsidRPr="00FC7B21">
        <w:rPr>
          <w:rFonts w:ascii="Tahoma" w:hAnsi="Tahoma" w:cs="Tahoma"/>
        </w:rPr>
        <w:t>___</w:t>
      </w:r>
      <w:r w:rsidR="00DE33DB" w:rsidRPr="00FC7B21">
        <w:rPr>
          <w:rFonts w:ascii="Tahoma" w:hAnsi="Tahoma" w:cs="Tahoma"/>
        </w:rPr>
        <w:t>»</w:t>
      </w:r>
      <w:r w:rsidRPr="00FC7B21">
        <w:rPr>
          <w:rFonts w:ascii="Tahoma" w:hAnsi="Tahoma" w:cs="Tahoma"/>
        </w:rPr>
        <w:t xml:space="preserve"> _______________ 20__г. включительно.</w:t>
      </w:r>
    </w:p>
    <w:p w14:paraId="05F3395D" w14:textId="18FEBDFB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Стороны договорились о том, что действие настоящего Договора распространяется на отношения Сторон, возникшие с «___» ________________</w:t>
      </w:r>
      <w:r w:rsidR="00DE33DB">
        <w:rPr>
          <w:rFonts w:ascii="Tahoma" w:hAnsi="Tahoma" w:cs="Tahoma"/>
        </w:rPr>
        <w:t xml:space="preserve"> 20</w:t>
      </w:r>
      <w:r w:rsidRPr="00FC7B21">
        <w:rPr>
          <w:rFonts w:ascii="Tahoma" w:hAnsi="Tahoma" w:cs="Tahoma"/>
        </w:rPr>
        <w:t>__ г.</w:t>
      </w:r>
    </w:p>
    <w:p w14:paraId="5EEC600D" w14:textId="7D75610E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В случае заключения договора в переходный период в ценовых зонах теплоснабжения исполнение обязательств Сторон по настоящему Договору начинается со дня окончания переходного периода в ценовых зонах теплоснабжения</w:t>
      </w:r>
      <w:r w:rsidRPr="00FC7B21">
        <w:rPr>
          <w:rStyle w:val="a6"/>
          <w:rFonts w:ascii="Tahoma" w:hAnsi="Tahoma" w:cs="Tahoma"/>
        </w:rPr>
        <w:footnoteReference w:id="6"/>
      </w:r>
      <w:r w:rsidRPr="00FC7B21">
        <w:rPr>
          <w:rFonts w:ascii="Tahoma" w:hAnsi="Tahoma" w:cs="Tahoma"/>
        </w:rPr>
        <w:t>.</w:t>
      </w:r>
    </w:p>
    <w:p w14:paraId="1B195A1D" w14:textId="36A2C01C" w:rsidR="00E02477" w:rsidRPr="00FC7B21" w:rsidRDefault="00E02477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Договор считается продленным на тот же срок и на тех же условиях, если не менее чем за месяц до окончания срока его действия ни одна из Сторон не заявит о прекращении, изменении Договора или о заключении нового договора.</w:t>
      </w:r>
    </w:p>
    <w:p w14:paraId="14CA5C95" w14:textId="38636642" w:rsidR="00E02477" w:rsidRDefault="00744BD5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</w:t>
      </w:r>
      <w:r w:rsidR="00E02477" w:rsidRPr="00FC7B21">
        <w:rPr>
          <w:rFonts w:ascii="Tahoma" w:hAnsi="Tahoma" w:cs="Tahoma"/>
          <w:b/>
        </w:rPr>
        <w:t>.</w:t>
      </w:r>
      <w:r w:rsidR="00C0220D">
        <w:rPr>
          <w:rFonts w:ascii="Tahoma" w:hAnsi="Tahoma" w:cs="Tahoma"/>
          <w:b/>
        </w:rPr>
        <w:t>2</w:t>
      </w:r>
      <w:r w:rsidR="00E02477" w:rsidRPr="00FC7B21">
        <w:rPr>
          <w:rFonts w:ascii="Tahoma" w:hAnsi="Tahoma" w:cs="Tahoma"/>
          <w:b/>
        </w:rPr>
        <w:t>. Изменение договора</w:t>
      </w:r>
    </w:p>
    <w:p w14:paraId="487A7D74" w14:textId="1717DE72" w:rsidR="006D76FD" w:rsidRPr="00FC7B21" w:rsidRDefault="006D76FD" w:rsidP="006D76FD">
      <w:pPr>
        <w:ind w:firstLine="709"/>
        <w:jc w:val="both"/>
        <w:rPr>
          <w:rFonts w:ascii="Tahoma" w:hAnsi="Tahoma" w:cs="Tahoma"/>
          <w:b/>
        </w:rPr>
      </w:pPr>
      <w:r w:rsidRPr="002376DE">
        <w:rPr>
          <w:rFonts w:ascii="Tahoma" w:hAnsi="Tahoma" w:cs="Tahoma"/>
        </w:rPr>
        <w:t>Изменение условий настоящего Договора возможно по соглашению Сторон, путем подписания дополнительных соглашений к настоящему Договору.</w:t>
      </w:r>
    </w:p>
    <w:p w14:paraId="069C4A13" w14:textId="5D3609FE" w:rsidR="00E02477" w:rsidRPr="00FC7B21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В случае направления Теплоснабжающей организацией в адрес Потребителя дополнительного соглашения</w:t>
      </w:r>
      <w:r w:rsidRPr="00FC7B21">
        <w:t xml:space="preserve"> </w:t>
      </w:r>
      <w:r w:rsidRPr="00FC7B21">
        <w:rPr>
          <w:rFonts w:ascii="Tahoma" w:hAnsi="Tahoma" w:cs="Tahoma"/>
        </w:rPr>
        <w:t>к настоящему Договору и неполучения Теплоснабжающей организацией 1 экземпляра соглашения или замечаний к нему в течение 10 рабочих дней со дня поступления Потребителю, дополнительное соглашение к настоящему Договору считается подписанным со стороны Потребителя без разногласий.</w:t>
      </w:r>
      <w:r w:rsidR="001A09E8">
        <w:rPr>
          <w:rStyle w:val="a6"/>
          <w:rFonts w:ascii="Tahoma" w:hAnsi="Tahoma" w:cs="Tahoma"/>
        </w:rPr>
        <w:footnoteReference w:id="7"/>
      </w:r>
    </w:p>
    <w:p w14:paraId="34D27A71" w14:textId="123E6324" w:rsidR="00E02477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Изменение приборов учета вносится 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</w:p>
    <w:p w14:paraId="7E6E05E2" w14:textId="5E0431AA" w:rsidR="006D76FD" w:rsidRDefault="006D76FD" w:rsidP="00E02477">
      <w:pPr>
        <w:ind w:firstLine="709"/>
        <w:jc w:val="both"/>
        <w:rPr>
          <w:rFonts w:ascii="Tahoma" w:hAnsi="Tahoma" w:cs="Tahoma"/>
        </w:rPr>
      </w:pPr>
      <w:r w:rsidRPr="002376DE">
        <w:rPr>
          <w:rFonts w:ascii="Tahoma" w:hAnsi="Tahoma" w:cs="Tahoma"/>
        </w:rPr>
        <w:t xml:space="preserve">Об изменении почтовых и банковских реквизитов, наименования Стороны или ее реорганизации, а также об изменении сведений о лицах, указанных в пункте </w:t>
      </w:r>
      <w:r w:rsidR="0032324A">
        <w:rPr>
          <w:rFonts w:ascii="Tahoma" w:hAnsi="Tahoma" w:cs="Tahoma"/>
        </w:rPr>
        <w:t>8</w:t>
      </w:r>
      <w:r w:rsidRPr="002376DE">
        <w:rPr>
          <w:rFonts w:ascii="Tahoma" w:hAnsi="Tahoma" w:cs="Tahoma"/>
        </w:rPr>
        <w:t xml:space="preserve"> настоящего Договора, Стороны сообщают друг другу в письменном виде в течение семи дней со дня наступления вышеуказанных обстоятельств.</w:t>
      </w:r>
    </w:p>
    <w:p w14:paraId="293B3C5A" w14:textId="77CDF420" w:rsidR="002F0401" w:rsidRPr="00B22148" w:rsidRDefault="002F0401" w:rsidP="002F0401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6.3</w:t>
      </w:r>
      <w:r w:rsidRPr="00B22148">
        <w:rPr>
          <w:rFonts w:ascii="Tahoma" w:hAnsi="Tahoma" w:cs="Tahoma"/>
          <w:b/>
        </w:rPr>
        <w:t>. Порядок разрешения споров</w:t>
      </w:r>
    </w:p>
    <w:p w14:paraId="60871F3C" w14:textId="19BC4A12" w:rsidR="002F0401" w:rsidRPr="002F0401" w:rsidRDefault="002F0401" w:rsidP="002F0401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6.3</w:t>
      </w:r>
      <w:r w:rsidRPr="002F0401">
        <w:rPr>
          <w:rFonts w:ascii="Tahoma" w:hAnsi="Tahoma" w:cs="Tahoma"/>
        </w:rPr>
        <w:t>.1. При разрешении возникающих из настоящего Договора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этом случае спор может быть передан на рассмотрение Арбитражного суда _______________</w:t>
      </w:r>
      <w:r w:rsidRPr="002F0401">
        <w:rPr>
          <w:rStyle w:val="a6"/>
        </w:rPr>
        <w:footnoteReference w:id="8"/>
      </w:r>
      <w:r w:rsidRPr="002F0401">
        <w:rPr>
          <w:rFonts w:ascii="Tahoma" w:hAnsi="Tahoma" w:cs="Tahoma"/>
        </w:rPr>
        <w:t xml:space="preserve"> по истечении десяти календарных дней со дня направления претензии стороне, нарушившей обязательства.</w:t>
      </w:r>
    </w:p>
    <w:p w14:paraId="3AC63922" w14:textId="77777777" w:rsidR="002F0401" w:rsidRPr="002F0401" w:rsidRDefault="002F0401" w:rsidP="002F0401">
      <w:pPr>
        <w:ind w:firstLine="709"/>
        <w:jc w:val="both"/>
        <w:rPr>
          <w:rFonts w:ascii="Tahoma" w:hAnsi="Tahoma" w:cs="Tahoma"/>
        </w:rPr>
      </w:pPr>
      <w:r w:rsidRPr="002F0401">
        <w:rPr>
          <w:rFonts w:ascii="Tahoma" w:hAnsi="Tahoma" w:cs="Tahoma"/>
        </w:rPr>
        <w:t>Если одной из сторон настоящего договора является физическое лицо, не имеющее статуса индивидуального предпринимателя, претензия направляется в адрес такого лица на адрес для корреспонденции, либо на адрес электронной почты, указанный в реквизитах сторон, по истечении десяти календарных дней со дня направления претензии стороне, нарушившей обязательства, спор может быть передан на рассмотрение по выбору истца в суд общей юрисдикции по месту нахождения любой точки поставки из договора (нахождение теплопотребляющей установки), если иное не предусмотрено законодательством РФ.</w:t>
      </w:r>
    </w:p>
    <w:p w14:paraId="618A9C40" w14:textId="77777777" w:rsidR="002F0401" w:rsidRPr="002F0401" w:rsidRDefault="002F0401" w:rsidP="002F0401">
      <w:pPr>
        <w:ind w:firstLine="709"/>
        <w:jc w:val="both"/>
        <w:rPr>
          <w:rFonts w:ascii="Tahoma" w:hAnsi="Tahoma" w:cs="Tahoma"/>
        </w:rPr>
      </w:pPr>
      <w:r w:rsidRPr="002F0401">
        <w:rPr>
          <w:rFonts w:ascii="Tahoma" w:hAnsi="Tahoma" w:cs="Tahoma"/>
        </w:rPr>
        <w:t>В случае, если стороны при заключении настоящего Договора не пришли к соглашению по урегулированию разногласий во внесудебном порядке, то такие действия расцениваются как согласие сторон на передачу урегулирования разногласий по данному договору в суд соответствующей подведомственности.</w:t>
      </w:r>
    </w:p>
    <w:p w14:paraId="057E9A92" w14:textId="64DC5419" w:rsidR="002F0401" w:rsidRPr="00FC7B21" w:rsidRDefault="002F0401" w:rsidP="002F0401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Pr="002F0401">
        <w:rPr>
          <w:rFonts w:ascii="Tahoma" w:hAnsi="Tahoma" w:cs="Tahoma"/>
        </w:rPr>
        <w:t>.</w:t>
      </w:r>
      <w:r>
        <w:rPr>
          <w:rFonts w:ascii="Tahoma" w:hAnsi="Tahoma" w:cs="Tahoma"/>
        </w:rPr>
        <w:t>3</w:t>
      </w:r>
      <w:r w:rsidRPr="002F0401">
        <w:rPr>
          <w:rFonts w:ascii="Tahoma" w:hAnsi="Tahoma" w:cs="Tahoma"/>
        </w:rPr>
        <w:t>.2. В случае если при заключении договора теплоснабжения между сторонами возникли разногласия по определению значений параметров качества теплоснабжения и (или) параметров, отражающих допустимые перерывы в теплоснабжении, указанные разногласия оформляются протоколом разногласий и представляются любой из Сторон на рассмотрение в орган местного самоуправления, уполномоченный в соответствии с ФЗ "О теплоснабжении" на рассмотрение таких разногласий, в порядке обязательного досудебного урегулирования споров, установленном действующим законодательством РФ.</w:t>
      </w:r>
    </w:p>
    <w:p w14:paraId="21F98DA9" w14:textId="32109FFB" w:rsidR="00E02477" w:rsidRPr="00FC7B21" w:rsidRDefault="00744BD5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</w:t>
      </w:r>
      <w:r w:rsidR="0001566C" w:rsidRPr="00FC7B21">
        <w:rPr>
          <w:rFonts w:ascii="Tahoma" w:hAnsi="Tahoma" w:cs="Tahoma"/>
          <w:b/>
        </w:rPr>
        <w:t>.</w:t>
      </w:r>
      <w:r w:rsidR="00174B33">
        <w:rPr>
          <w:rFonts w:ascii="Tahoma" w:hAnsi="Tahoma" w:cs="Tahoma"/>
          <w:b/>
        </w:rPr>
        <w:t>4</w:t>
      </w:r>
      <w:r w:rsidR="0001566C" w:rsidRPr="00FC7B21">
        <w:rPr>
          <w:rFonts w:ascii="Tahoma" w:hAnsi="Tahoma" w:cs="Tahoma"/>
          <w:b/>
        </w:rPr>
        <w:t xml:space="preserve">. </w:t>
      </w:r>
      <w:r w:rsidR="00E02477" w:rsidRPr="00FC7B21">
        <w:rPr>
          <w:rFonts w:ascii="Tahoma" w:hAnsi="Tahoma" w:cs="Tahoma"/>
          <w:b/>
        </w:rPr>
        <w:t>Расторжение договора</w:t>
      </w:r>
    </w:p>
    <w:p w14:paraId="2D2DC690" w14:textId="13773261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В случае утраты или не подтверждения продления Потребителем прав на объект, снабжение </w:t>
      </w:r>
      <w:r w:rsidR="006D76FD">
        <w:rPr>
          <w:rFonts w:ascii="Tahoma" w:hAnsi="Tahoma" w:cs="Tahoma"/>
        </w:rPr>
        <w:t xml:space="preserve">энергетическими ресурсами </w:t>
      </w:r>
      <w:r w:rsidRPr="00FC7B21">
        <w:rPr>
          <w:rFonts w:ascii="Tahoma" w:hAnsi="Tahoma" w:cs="Tahoma"/>
        </w:rPr>
        <w:t>которого осуществляется в рамках настоящего Договора, действие настоящего Договора в отношении этого объекта прекращается досрочно.</w:t>
      </w:r>
    </w:p>
    <w:p w14:paraId="5027551C" w14:textId="77777777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При прекращении или не подтверждения продления прав на объект последней датой действия настоящего Договора является последняя дата существования прав Потребителя на объект. В случае если переход права на объект в соответствии с законодательством РФ подлежит государственной регистрации, последним днём действия настоящего Договора в отношении данного объекта является дата, предшествующая дате государственной регистрации перехода прав на объект.</w:t>
      </w:r>
    </w:p>
    <w:p w14:paraId="7115E774" w14:textId="1537C361" w:rsidR="00E02477" w:rsidRPr="00FC7B21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Потребитель имеет право отказаться от исполнения Договора и заключить договор теплоснабжения с иным владельцем источника тепловой энергии в случае, предусмотренном законодательством РФ.</w:t>
      </w:r>
    </w:p>
    <w:p w14:paraId="0E3C15F6" w14:textId="5ED46A4F" w:rsidR="00F92FF7" w:rsidRPr="00FC7B21" w:rsidRDefault="00744BD5" w:rsidP="00522080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7</w:t>
      </w:r>
      <w:r w:rsidR="00575B32" w:rsidRPr="00FC7B21">
        <w:rPr>
          <w:rFonts w:ascii="Tahoma" w:hAnsi="Tahoma" w:cs="Tahoma"/>
          <w:b/>
        </w:rPr>
        <w:t>. ПЕРЕЧЕНЬ ПРИЛОЖЕНИЙ К ДОГОВОРУ</w:t>
      </w:r>
    </w:p>
    <w:p w14:paraId="7D6A7F9C" w14:textId="6BD654BE" w:rsidR="0090659B" w:rsidRPr="00FC7B21" w:rsidRDefault="00F92FF7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1. </w:t>
      </w:r>
      <w:r w:rsidR="0090659B" w:rsidRPr="00FC7B21">
        <w:rPr>
          <w:rFonts w:ascii="Tahoma" w:hAnsi="Tahoma" w:cs="Tahoma"/>
        </w:rPr>
        <w:t>Условия теплоснабжения (Приложение №1)</w:t>
      </w:r>
      <w:r w:rsidR="003959F6">
        <w:rPr>
          <w:rFonts w:ascii="Tahoma" w:hAnsi="Tahoma" w:cs="Tahoma"/>
        </w:rPr>
        <w:t>.</w:t>
      </w:r>
    </w:p>
    <w:p w14:paraId="0EE2331D" w14:textId="7D2B284E" w:rsidR="00F92FF7" w:rsidRPr="00FC7B21" w:rsidRDefault="0090659B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2. </w:t>
      </w:r>
      <w:r w:rsidR="00F92FF7" w:rsidRPr="00FC7B21">
        <w:rPr>
          <w:rFonts w:ascii="Tahoma" w:hAnsi="Tahoma" w:cs="Tahoma"/>
        </w:rPr>
        <w:t xml:space="preserve">Планируемый объем потребления </w:t>
      </w:r>
      <w:r w:rsidR="00AD6E3E">
        <w:rPr>
          <w:rFonts w:ascii="Tahoma" w:hAnsi="Tahoma" w:cs="Tahoma"/>
        </w:rPr>
        <w:t>энергетических ресурсов</w:t>
      </w:r>
      <w:r w:rsidRPr="00FC7B21">
        <w:rPr>
          <w:rFonts w:ascii="Tahoma" w:hAnsi="Tahoma" w:cs="Tahoma"/>
        </w:rPr>
        <w:t xml:space="preserve"> (Приложение №2</w:t>
      </w:r>
      <w:r w:rsidR="00F92FF7" w:rsidRPr="00FC7B21">
        <w:rPr>
          <w:rFonts w:ascii="Tahoma" w:hAnsi="Tahoma" w:cs="Tahoma"/>
        </w:rPr>
        <w:t>).</w:t>
      </w:r>
    </w:p>
    <w:p w14:paraId="16CF95F0" w14:textId="3C2BF5A4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3</w:t>
      </w:r>
      <w:r w:rsidR="00F92FF7" w:rsidRPr="00FC7B21">
        <w:rPr>
          <w:rFonts w:ascii="Tahoma" w:hAnsi="Tahoma" w:cs="Tahoma"/>
        </w:rPr>
        <w:t>. Акт разграничения балансовой принадлежности тепловых сетей и эксплуатационной ответственности (Приложение №</w:t>
      </w:r>
      <w:r w:rsidRPr="00FC7B21">
        <w:rPr>
          <w:rFonts w:ascii="Tahoma" w:hAnsi="Tahoma" w:cs="Tahoma"/>
        </w:rPr>
        <w:t>3</w:t>
      </w:r>
      <w:r w:rsidR="00F92FF7" w:rsidRPr="00FC7B21">
        <w:rPr>
          <w:rFonts w:ascii="Tahoma" w:hAnsi="Tahoma" w:cs="Tahoma"/>
        </w:rPr>
        <w:t>).</w:t>
      </w:r>
    </w:p>
    <w:p w14:paraId="34B7C6B8" w14:textId="502AB822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4</w:t>
      </w:r>
      <w:r w:rsidR="00F92FF7" w:rsidRPr="00FC7B21">
        <w:rPr>
          <w:rFonts w:ascii="Tahoma" w:hAnsi="Tahoma" w:cs="Tahoma"/>
        </w:rPr>
        <w:t>. Перечень объектов Потребителя (Приложение №</w:t>
      </w:r>
      <w:r w:rsidR="00421AF7">
        <w:rPr>
          <w:rFonts w:ascii="Tahoma" w:hAnsi="Tahoma" w:cs="Tahoma"/>
        </w:rPr>
        <w:t>4</w:t>
      </w:r>
      <w:r w:rsidR="00F92FF7" w:rsidRPr="00FC7B21">
        <w:rPr>
          <w:rFonts w:ascii="Tahoma" w:hAnsi="Tahoma" w:cs="Tahoma"/>
        </w:rPr>
        <w:t>).</w:t>
      </w:r>
    </w:p>
    <w:p w14:paraId="432EAA91" w14:textId="0B2B4BC8" w:rsidR="00F92FF7" w:rsidRPr="00FC7B21" w:rsidRDefault="00F92FF7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5. Перечень коммерческих расчетных приборов узла учета тепловой энергии и место их установки (Приложение №5)</w:t>
      </w:r>
      <w:r w:rsidR="003959F6">
        <w:rPr>
          <w:rFonts w:ascii="Tahoma" w:hAnsi="Tahoma" w:cs="Tahoma"/>
        </w:rPr>
        <w:t>.</w:t>
      </w:r>
    </w:p>
    <w:p w14:paraId="221B7423" w14:textId="11E6CDDE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6</w:t>
      </w:r>
      <w:r w:rsidR="00F92FF7" w:rsidRPr="00FC7B21">
        <w:rPr>
          <w:rFonts w:ascii="Tahoma" w:hAnsi="Tahoma" w:cs="Tahoma"/>
        </w:rPr>
        <w:t>. Расчет потерь тепловой энергии в тепловых сетях Потребителя (Приложение №</w:t>
      </w:r>
      <w:r w:rsidRPr="00FC7B21">
        <w:rPr>
          <w:rFonts w:ascii="Tahoma" w:hAnsi="Tahoma" w:cs="Tahoma"/>
        </w:rPr>
        <w:t>6</w:t>
      </w:r>
      <w:r w:rsidR="00F92FF7" w:rsidRPr="00FC7B21">
        <w:rPr>
          <w:rFonts w:ascii="Tahoma" w:hAnsi="Tahoma" w:cs="Tahoma"/>
        </w:rPr>
        <w:t>)</w:t>
      </w:r>
      <w:r w:rsidR="003959F6">
        <w:rPr>
          <w:rFonts w:ascii="Tahoma" w:hAnsi="Tahoma" w:cs="Tahoma"/>
        </w:rPr>
        <w:t>.</w:t>
      </w:r>
    </w:p>
    <w:p w14:paraId="08192D52" w14:textId="626B7A04" w:rsidR="00F92FF7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7</w:t>
      </w:r>
      <w:r w:rsidR="00F92FF7" w:rsidRPr="00FC7B21">
        <w:rPr>
          <w:rFonts w:ascii="Tahoma" w:hAnsi="Tahoma" w:cs="Tahoma"/>
        </w:rPr>
        <w:t xml:space="preserve">. </w:t>
      </w:r>
      <w:r w:rsidR="00840B32" w:rsidRPr="00FC7B21">
        <w:rPr>
          <w:rFonts w:ascii="Tahoma" w:hAnsi="Tahoma" w:cs="Tahoma"/>
        </w:rPr>
        <w:t>Параметры качества теплоснабжения</w:t>
      </w:r>
      <w:r w:rsidR="00F92FF7" w:rsidRPr="00FC7B21">
        <w:rPr>
          <w:rFonts w:ascii="Tahoma" w:hAnsi="Tahoma" w:cs="Tahoma"/>
        </w:rPr>
        <w:t xml:space="preserve"> (Приложение №</w:t>
      </w:r>
      <w:r w:rsidRPr="00FC7B21">
        <w:rPr>
          <w:rFonts w:ascii="Tahoma" w:hAnsi="Tahoma" w:cs="Tahoma"/>
        </w:rPr>
        <w:t>7</w:t>
      </w:r>
      <w:r w:rsidR="00F92FF7" w:rsidRPr="00FC7B21">
        <w:rPr>
          <w:rFonts w:ascii="Tahoma" w:hAnsi="Tahoma" w:cs="Tahoma"/>
        </w:rPr>
        <w:t>).</w:t>
      </w:r>
    </w:p>
    <w:p w14:paraId="5034D4E0" w14:textId="776C0D05" w:rsidR="0029026C" w:rsidRDefault="0029026C" w:rsidP="00F92FF7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8. </w:t>
      </w:r>
      <w:r w:rsidRPr="00952C27">
        <w:rPr>
          <w:rFonts w:ascii="Tahoma" w:hAnsi="Tahoma" w:cs="Tahoma"/>
        </w:rPr>
        <w:t>Порядок распределения денежных средств, поступающих в счет оплаты поставленных энерге</w:t>
      </w:r>
      <w:r>
        <w:rPr>
          <w:rFonts w:ascii="Tahoma" w:hAnsi="Tahoma" w:cs="Tahoma"/>
        </w:rPr>
        <w:t>тических ресурсов (Приложение №8</w:t>
      </w:r>
      <w:r w:rsidRPr="00952C27">
        <w:rPr>
          <w:rFonts w:ascii="Tahoma" w:hAnsi="Tahoma" w:cs="Tahoma"/>
        </w:rPr>
        <w:t>).</w:t>
      </w:r>
    </w:p>
    <w:p w14:paraId="535F2596" w14:textId="7BB63EE7" w:rsidR="00575B32" w:rsidRPr="00FC7B21" w:rsidRDefault="00744BD5" w:rsidP="00522080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8</w:t>
      </w:r>
      <w:r w:rsidR="00575B32" w:rsidRPr="00FC7B21">
        <w:rPr>
          <w:rFonts w:ascii="Tahoma" w:hAnsi="Tahoma" w:cs="Tahoma"/>
          <w:b/>
        </w:rPr>
        <w:t>. ОТВЕТСТВЕННЫЕ ЗА ВЫПОЛНЕНИЕ УСЛОВИЙ НАСТОЯЩЕГО ДОГОВОРА ЯВЛЯЮТСЯ</w:t>
      </w:r>
    </w:p>
    <w:p w14:paraId="450AE543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- от Теплоснабжающей организации: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5665"/>
        <w:gridCol w:w="3969"/>
      </w:tblGrid>
      <w:tr w:rsidR="00575B32" w:rsidRPr="00FC7B21" w14:paraId="7A2B22DF" w14:textId="77777777" w:rsidTr="00D41EAC">
        <w:tc>
          <w:tcPr>
            <w:tcW w:w="5665" w:type="dxa"/>
          </w:tcPr>
          <w:p w14:paraId="4E0A06DE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969" w:type="dxa"/>
          </w:tcPr>
          <w:p w14:paraId="71B65015" w14:textId="77777777" w:rsidR="00575B32" w:rsidRPr="00FC7B21" w:rsidRDefault="00575B32" w:rsidP="0012661F">
            <w:pPr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FC7B21" w14:paraId="6FC7211C" w14:textId="77777777" w:rsidTr="00D41EAC">
        <w:tc>
          <w:tcPr>
            <w:tcW w:w="5665" w:type="dxa"/>
            <w:vAlign w:val="center"/>
          </w:tcPr>
          <w:p w14:paraId="63E5BEE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lastRenderedPageBreak/>
              <w:t>За прием обращений при возникновении аварии (в т.ч. разрыв, повреждение) на тепловых сетях и (или) теплопотребляющих установках</w:t>
            </w:r>
          </w:p>
        </w:tc>
        <w:tc>
          <w:tcPr>
            <w:tcW w:w="3969" w:type="dxa"/>
          </w:tcPr>
          <w:p w14:paraId="7FDA2B96" w14:textId="77777777" w:rsidR="00575B32" w:rsidRPr="00FC7B21" w:rsidRDefault="00575B32" w:rsidP="0012661F">
            <w:pPr>
              <w:rPr>
                <w:rFonts w:ascii="Tahoma" w:hAnsi="Tahoma" w:cs="Tahoma"/>
              </w:rPr>
            </w:pPr>
          </w:p>
        </w:tc>
      </w:tr>
      <w:tr w:rsidR="00575B32" w:rsidRPr="00FC7B21" w14:paraId="39EC83CE" w14:textId="77777777" w:rsidTr="00D41EAC">
        <w:tc>
          <w:tcPr>
            <w:tcW w:w="5665" w:type="dxa"/>
          </w:tcPr>
          <w:p w14:paraId="454E26AF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прием обращений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</w:t>
            </w:r>
          </w:p>
        </w:tc>
        <w:tc>
          <w:tcPr>
            <w:tcW w:w="3969" w:type="dxa"/>
          </w:tcPr>
          <w:p w14:paraId="622ED69F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3D12D71A" w14:textId="77777777" w:rsidTr="00D41EAC">
        <w:tc>
          <w:tcPr>
            <w:tcW w:w="5665" w:type="dxa"/>
          </w:tcPr>
          <w:p w14:paraId="41893AD8" w14:textId="5BF2CD5D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прочим вопросам (оформление и изменение договорных отношений; начисление и оплата по договору; технические вопросы; электронный документооборот</w:t>
            </w:r>
            <w:r w:rsidR="003B5F18" w:rsidRPr="00E445B0">
              <w:rPr>
                <w:rFonts w:ascii="Tahoma" w:eastAsia="Calibri" w:hAnsi="Tahoma" w:cs="Tahoma"/>
              </w:rPr>
              <w:t xml:space="preserve"> и обмен документами в электронном виде</w:t>
            </w:r>
            <w:r w:rsidRPr="00FC7B21">
              <w:rPr>
                <w:rFonts w:ascii="Tahoma" w:eastAsia="Calibri" w:hAnsi="Tahoma" w:cs="Tahoma"/>
              </w:rPr>
              <w:t>)</w:t>
            </w:r>
          </w:p>
        </w:tc>
        <w:tc>
          <w:tcPr>
            <w:tcW w:w="3969" w:type="dxa"/>
          </w:tcPr>
          <w:p w14:paraId="48A35579" w14:textId="6669FB18" w:rsidR="00575B32" w:rsidRPr="00FC7B21" w:rsidRDefault="00575B32" w:rsidP="0012661F">
            <w:pPr>
              <w:jc w:val="both"/>
              <w:rPr>
                <w:rFonts w:ascii="Tahoma" w:hAnsi="Tahoma" w:cs="Tahoma"/>
                <w:i/>
              </w:rPr>
            </w:pPr>
            <w:r w:rsidRPr="00FC7B21">
              <w:rPr>
                <w:rFonts w:ascii="Tahoma" w:hAnsi="Tahoma" w:cs="Tahoma"/>
                <w:i/>
              </w:rPr>
              <w:t xml:space="preserve">Указывается телефон </w:t>
            </w:r>
            <w:proofErr w:type="spellStart"/>
            <w:r w:rsidRPr="00FC7B21">
              <w:rPr>
                <w:rFonts w:ascii="Tahoma" w:hAnsi="Tahoma" w:cs="Tahoma"/>
                <w:i/>
              </w:rPr>
              <w:t>колл</w:t>
            </w:r>
            <w:proofErr w:type="spellEnd"/>
            <w:r w:rsidRPr="00FC7B21">
              <w:rPr>
                <w:rFonts w:ascii="Tahoma" w:hAnsi="Tahoma" w:cs="Tahoma"/>
                <w:i/>
              </w:rPr>
              <w:t>-центра и эл. почта филиала</w:t>
            </w:r>
            <w:r w:rsidR="00D41EAC">
              <w:rPr>
                <w:rFonts w:ascii="Tahoma" w:hAnsi="Tahoma" w:cs="Tahoma"/>
                <w:i/>
              </w:rPr>
              <w:t xml:space="preserve"> АО "ЭнергосбыТ Плюс"</w:t>
            </w:r>
          </w:p>
        </w:tc>
      </w:tr>
    </w:tbl>
    <w:p w14:paraId="16D2D99D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</w:p>
    <w:p w14:paraId="31F3155B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- от Потребителя: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41"/>
        <w:gridCol w:w="3084"/>
        <w:gridCol w:w="3120"/>
      </w:tblGrid>
      <w:tr w:rsidR="00575B32" w:rsidRPr="00FC7B21" w14:paraId="31E34C6E" w14:textId="77777777" w:rsidTr="003B5F18">
        <w:tc>
          <w:tcPr>
            <w:tcW w:w="3141" w:type="dxa"/>
          </w:tcPr>
          <w:p w14:paraId="55871C2C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084" w:type="dxa"/>
          </w:tcPr>
          <w:p w14:paraId="3B50B534" w14:textId="77777777" w:rsidR="00575B32" w:rsidRPr="00FC7B21" w:rsidRDefault="00575B32" w:rsidP="0012661F">
            <w:pPr>
              <w:jc w:val="center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ФИО</w:t>
            </w:r>
          </w:p>
        </w:tc>
        <w:tc>
          <w:tcPr>
            <w:tcW w:w="3120" w:type="dxa"/>
          </w:tcPr>
          <w:p w14:paraId="224450FA" w14:textId="77777777" w:rsidR="00575B32" w:rsidRPr="00FC7B21" w:rsidRDefault="00575B32" w:rsidP="0012661F">
            <w:pPr>
              <w:jc w:val="center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FC7B21" w14:paraId="1AD9F1FD" w14:textId="77777777" w:rsidTr="003B5F18">
        <w:tc>
          <w:tcPr>
            <w:tcW w:w="3141" w:type="dxa"/>
          </w:tcPr>
          <w:p w14:paraId="77F7E7FB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оформление и изменение договорных отношений</w:t>
            </w:r>
          </w:p>
        </w:tc>
        <w:tc>
          <w:tcPr>
            <w:tcW w:w="3084" w:type="dxa"/>
          </w:tcPr>
          <w:p w14:paraId="7C8B8815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0FF0903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5666E392" w14:textId="77777777" w:rsidTr="003B5F18">
        <w:tc>
          <w:tcPr>
            <w:tcW w:w="3141" w:type="dxa"/>
          </w:tcPr>
          <w:p w14:paraId="3625467C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прием информации по изменению качества поставки ресурса (в том числе при плановых и аварийных отключениях поставки ресурса)</w:t>
            </w:r>
          </w:p>
        </w:tc>
        <w:tc>
          <w:tcPr>
            <w:tcW w:w="3084" w:type="dxa"/>
          </w:tcPr>
          <w:p w14:paraId="4F0DD924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6150089A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438782B1" w14:textId="77777777" w:rsidTr="003B5F18">
        <w:tc>
          <w:tcPr>
            <w:tcW w:w="3141" w:type="dxa"/>
          </w:tcPr>
          <w:p w14:paraId="443539E5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техническим вопросам</w:t>
            </w:r>
          </w:p>
        </w:tc>
        <w:tc>
          <w:tcPr>
            <w:tcW w:w="3084" w:type="dxa"/>
          </w:tcPr>
          <w:p w14:paraId="48FAE892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5CB915D5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35BEFAA3" w14:textId="77777777" w:rsidTr="003B5F18">
        <w:tc>
          <w:tcPr>
            <w:tcW w:w="3141" w:type="dxa"/>
            <w:vAlign w:val="center"/>
          </w:tcPr>
          <w:p w14:paraId="40AD92DF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оплате по договору</w:t>
            </w:r>
          </w:p>
        </w:tc>
        <w:tc>
          <w:tcPr>
            <w:tcW w:w="3084" w:type="dxa"/>
          </w:tcPr>
          <w:p w14:paraId="5DE8554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351D07BF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1FD148B1" w14:textId="77777777" w:rsidTr="003B5F18">
        <w:tc>
          <w:tcPr>
            <w:tcW w:w="3141" w:type="dxa"/>
            <w:vAlign w:val="center"/>
          </w:tcPr>
          <w:p w14:paraId="7AA2074B" w14:textId="4625D376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Прочие вопросы</w:t>
            </w:r>
            <w:r w:rsidR="003B5F18" w:rsidRPr="00E445B0">
              <w:rPr>
                <w:rFonts w:ascii="Tahoma" w:eastAsia="Calibri" w:hAnsi="Tahoma" w:cs="Tahoma"/>
              </w:rPr>
              <w:t>, в том числе электронный документооборот  и обмен документами в электронном виде</w:t>
            </w:r>
          </w:p>
        </w:tc>
        <w:tc>
          <w:tcPr>
            <w:tcW w:w="3084" w:type="dxa"/>
          </w:tcPr>
          <w:p w14:paraId="34FEBE69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2BDB86D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005ADF15" w14:textId="6F1D7CD9" w:rsidR="003B5F18" w:rsidRPr="00E445B0" w:rsidRDefault="003B5F18" w:rsidP="003B5F18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Теплоснабжающая организация вправе направлять в адрес ответственных Потребителя за выполнение условий настоящего Договора информационные СМС сообщения, осуществлять рассылку документов, связанных с исполнением настоящего Договора, по электронной почте, по адресам и телефонам, указанным в настоящем Договоре и иных документах, являющихся неотъемлемой частью Договора.</w:t>
      </w:r>
    </w:p>
    <w:p w14:paraId="12718211" w14:textId="2B826D0B" w:rsidR="00F92FF7" w:rsidRPr="00FC7B21" w:rsidRDefault="00744BD5" w:rsidP="00522080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9</w:t>
      </w:r>
      <w:r w:rsidR="00575B32" w:rsidRPr="00FC7B21">
        <w:rPr>
          <w:rFonts w:ascii="Tahoma" w:hAnsi="Tahoma" w:cs="Tahoma"/>
          <w:b/>
        </w:rPr>
        <w:t>. РЕКВИЗИТЫ И ПОДПИСИ СТОРОН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4860"/>
      </w:tblGrid>
      <w:tr w:rsidR="00F92FF7" w:rsidRPr="00FC7B21" w14:paraId="6167008B" w14:textId="77777777" w:rsidTr="00D41EAC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B9B30E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Теплоснабжающая организация: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BAF5BF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Потребитель:</w:t>
            </w:r>
          </w:p>
        </w:tc>
      </w:tr>
      <w:tr w:rsidR="00F92FF7" w:rsidRPr="00FC7B21" w14:paraId="2D5A0BBD" w14:textId="77777777" w:rsidTr="00D41EAC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C616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21E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</w:tr>
      <w:tr w:rsidR="00F92FF7" w:rsidRPr="00FC7B21" w14:paraId="42422FE5" w14:textId="77777777" w:rsidTr="00D41EAC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23B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C9F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</w:tr>
      <w:tr w:rsidR="00F92FF7" w:rsidRPr="00FC7B21" w14:paraId="68F0ACA4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3FC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ИНН: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A79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ИНН: </w:t>
            </w:r>
          </w:p>
        </w:tc>
      </w:tr>
      <w:tr w:rsidR="00F92FF7" w:rsidRPr="00FC7B21" w14:paraId="52B6B06A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F4C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КПП: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6BE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КПП: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F92FF7" w:rsidRPr="00FC7B21" w14:paraId="1DEE6524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C15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77FC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</w:tr>
      <w:tr w:rsidR="00F92FF7" w:rsidRPr="00FC7B21" w14:paraId="38E55856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DA1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61AC" w14:textId="77777777" w:rsidR="00F92FF7" w:rsidRPr="00FC7B21" w:rsidRDefault="00F92FF7" w:rsidP="0012661F">
            <w:pPr>
              <w:rPr>
                <w:rFonts w:ascii="Tahoma" w:hAnsi="Tahoma" w:cs="Tahoma"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Паспорт (для ФЛ):</w:t>
            </w:r>
          </w:p>
          <w:p w14:paraId="51760D3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Выдан:</w:t>
            </w:r>
          </w:p>
        </w:tc>
      </w:tr>
      <w:tr w:rsidR="00F92FF7" w:rsidRPr="00FC7B21" w14:paraId="4DE03DDD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A9E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Местонахождение:</w:t>
            </w:r>
          </w:p>
          <w:p w14:paraId="69D56B91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99A7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Местонахождение: </w:t>
            </w:r>
          </w:p>
          <w:p w14:paraId="1BEF7EC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FC7B21" w14:paraId="1E42DD97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146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F04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 </w:t>
            </w:r>
          </w:p>
        </w:tc>
      </w:tr>
      <w:tr w:rsidR="00F92FF7" w:rsidRPr="00FC7B21" w14:paraId="7A28EDAE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9EC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КПП: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409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КПП: </w:t>
            </w:r>
          </w:p>
        </w:tc>
      </w:tr>
      <w:tr w:rsidR="00F92FF7" w:rsidRPr="00FC7B21" w14:paraId="10C1EE1E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284C" w14:textId="77777777" w:rsidR="00F92FF7" w:rsidRPr="00FC7B21" w:rsidRDefault="00F92FF7" w:rsidP="0012661F">
            <w:pPr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Фактический адрес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D974B" w14:textId="77777777" w:rsidR="00F92FF7" w:rsidRPr="00FC7B21" w:rsidRDefault="00F92FF7" w:rsidP="0012661F">
            <w:pPr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Фактический адрес:</w:t>
            </w:r>
          </w:p>
        </w:tc>
      </w:tr>
      <w:tr w:rsidR="00F92FF7" w:rsidRPr="00FC7B21" w14:paraId="72796154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AE8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65ABF1F1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8B4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5585361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FC7B21" w14:paraId="64B100F9" w14:textId="77777777" w:rsidTr="00D41EAC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C435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Электронная почта: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064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Электронная почта:</w:t>
            </w:r>
          </w:p>
        </w:tc>
      </w:tr>
      <w:tr w:rsidR="00F92FF7" w:rsidRPr="00FC7B21" w14:paraId="0EC5FCB8" w14:textId="77777777" w:rsidTr="00D41EAC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443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0A8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</w:tr>
      <w:tr w:rsidR="00F92FF7" w:rsidRPr="00FC7B21" w14:paraId="6D045AFD" w14:textId="77777777" w:rsidTr="00D41EAC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D53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Тел. (с кодом):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806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Тел. (с кодом):  </w:t>
            </w:r>
          </w:p>
        </w:tc>
      </w:tr>
      <w:tr w:rsidR="00F92FF7" w:rsidRPr="00FC7B21" w14:paraId="74B1F423" w14:textId="77777777" w:rsidTr="00D41EAC">
        <w:trPr>
          <w:trHeight w:val="24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39F1C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D11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</w:tr>
      <w:tr w:rsidR="00F92FF7" w:rsidRPr="00FC7B21" w14:paraId="51B25771" w14:textId="77777777" w:rsidTr="00D41EAC">
        <w:trPr>
          <w:cantSplit/>
          <w:trHeight w:val="127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E22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lastRenderedPageBreak/>
              <w:t>Банковские реквизиты: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  <w:p w14:paraId="32C46FF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Получатель:</w:t>
            </w:r>
          </w:p>
          <w:p w14:paraId="35079F6F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ИНН/КПП:</w:t>
            </w:r>
          </w:p>
          <w:p w14:paraId="007C3D3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3945434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в банке __________</w:t>
            </w:r>
          </w:p>
          <w:p w14:paraId="313365B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в г.______________ </w:t>
            </w:r>
          </w:p>
          <w:p w14:paraId="1BD12D9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FC7B21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FC7B21">
              <w:rPr>
                <w:rFonts w:ascii="Tahoma" w:hAnsi="Tahoma" w:cs="Tahoma"/>
                <w:b/>
              </w:rPr>
              <w:t xml:space="preserve"> N </w:t>
            </w:r>
          </w:p>
          <w:p w14:paraId="42CFB29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БИК: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C49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  <w:p w14:paraId="6C99BE5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6128794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в банке __________</w:t>
            </w:r>
          </w:p>
          <w:p w14:paraId="68C293D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в г.______________ </w:t>
            </w:r>
          </w:p>
          <w:p w14:paraId="0BAF0F5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FC7B21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FC7B21">
              <w:rPr>
                <w:rFonts w:ascii="Tahoma" w:hAnsi="Tahoma" w:cs="Tahoma"/>
                <w:b/>
              </w:rPr>
              <w:t xml:space="preserve"> N </w:t>
            </w:r>
          </w:p>
          <w:p w14:paraId="55EBCA07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БИК:  </w:t>
            </w:r>
          </w:p>
        </w:tc>
      </w:tr>
      <w:tr w:rsidR="00F92FF7" w:rsidRPr="00717C1B" w14:paraId="574098DC" w14:textId="77777777" w:rsidTr="00D41EAC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6F47" w14:textId="77777777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1AA6DFD8" w14:textId="3714161A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__________________/</w:t>
            </w:r>
            <w:r w:rsidRPr="00FC7B21">
              <w:rPr>
                <w:rFonts w:ascii="Tahoma" w:hAnsi="Tahoma" w:cs="Tahoma"/>
                <w:b/>
                <w:bCs/>
              </w:rPr>
              <w:t>___________________</w:t>
            </w:r>
            <w:r w:rsidRPr="00FC7B21">
              <w:rPr>
                <w:rFonts w:ascii="Tahoma" w:hAnsi="Tahoma" w:cs="Tahoma"/>
                <w:b/>
              </w:rPr>
              <w:t>/</w:t>
            </w:r>
          </w:p>
          <w:p w14:paraId="0EE62E46" w14:textId="77777777" w:rsidR="00F92FF7" w:rsidRPr="00FC7B21" w:rsidRDefault="00F92FF7" w:rsidP="0012661F">
            <w:pPr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EDE0" w14:textId="77777777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597777ED" w14:textId="230AF881" w:rsidR="00F92FF7" w:rsidRPr="00717C1B" w:rsidRDefault="00F92FF7" w:rsidP="00473A5B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_________________ /_________________/</w:t>
            </w:r>
          </w:p>
        </w:tc>
      </w:tr>
    </w:tbl>
    <w:p w14:paraId="4C6F6816" w14:textId="77777777" w:rsidR="00F92FF7" w:rsidRPr="0001566C" w:rsidRDefault="00F92FF7" w:rsidP="00575B32"/>
    <w:sectPr w:rsidR="00F92FF7" w:rsidRPr="0001566C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1B0F8" w14:textId="77777777" w:rsidR="003E1640" w:rsidRDefault="003E1640" w:rsidP="0001566C">
      <w:r>
        <w:separator/>
      </w:r>
    </w:p>
  </w:endnote>
  <w:endnote w:type="continuationSeparator" w:id="0">
    <w:p w14:paraId="71368834" w14:textId="77777777" w:rsidR="003E1640" w:rsidRDefault="003E1640" w:rsidP="0001566C">
      <w:r>
        <w:continuationSeparator/>
      </w:r>
    </w:p>
  </w:endnote>
  <w:endnote w:type="continuationNotice" w:id="1">
    <w:p w14:paraId="22D6F57A" w14:textId="77777777" w:rsidR="003E1640" w:rsidRDefault="003E16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745158"/>
      <w:docPartObj>
        <w:docPartGallery w:val="Page Numbers (Bottom of Page)"/>
        <w:docPartUnique/>
      </w:docPartObj>
    </w:sdtPr>
    <w:sdtEndPr/>
    <w:sdtContent>
      <w:p w14:paraId="183E3456" w14:textId="54A00384" w:rsidR="00022FFF" w:rsidRDefault="00022FFF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FC4">
          <w:rPr>
            <w:noProof/>
          </w:rPr>
          <w:t>7</w:t>
        </w:r>
        <w:r>
          <w:fldChar w:fldCharType="end"/>
        </w:r>
      </w:p>
    </w:sdtContent>
  </w:sdt>
  <w:p w14:paraId="0C73733A" w14:textId="77777777" w:rsidR="00022FFF" w:rsidRDefault="00022FF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E4DB1" w14:textId="77777777" w:rsidR="003E1640" w:rsidRDefault="003E1640" w:rsidP="0001566C">
      <w:r>
        <w:separator/>
      </w:r>
    </w:p>
  </w:footnote>
  <w:footnote w:type="continuationSeparator" w:id="0">
    <w:p w14:paraId="21B702F5" w14:textId="77777777" w:rsidR="003E1640" w:rsidRDefault="003E1640" w:rsidP="0001566C">
      <w:r>
        <w:continuationSeparator/>
      </w:r>
    </w:p>
  </w:footnote>
  <w:footnote w:type="continuationNotice" w:id="1">
    <w:p w14:paraId="68E76717" w14:textId="77777777" w:rsidR="003E1640" w:rsidRDefault="003E1640"/>
  </w:footnote>
  <w:footnote w:id="2">
    <w:p w14:paraId="738ABA3E" w14:textId="3C9360CA" w:rsidR="00CF2EF5" w:rsidRDefault="00CF2EF5" w:rsidP="00D2060D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11700">
        <w:rPr>
          <w:sz w:val="16"/>
          <w:szCs w:val="16"/>
        </w:rPr>
        <w:t>Договор подлежит заключению в соответствии со статьей 15.1 Федерального закона от 27.07.2010 года № 190-ФЗ «О теплоснабжении» в случае поставки потребителю с использованием открытых систем теплоснабжения (горячего водоснабжения) тепловой энергии и теплоносителя, в том числе как горячей воды на нужды горячего водоснабжения.</w:t>
      </w:r>
    </w:p>
  </w:footnote>
  <w:footnote w:id="3">
    <w:p w14:paraId="31893F8F" w14:textId="55D9C8AF" w:rsidR="00F751B0" w:rsidRDefault="00F751B0" w:rsidP="00F751B0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 xml:space="preserve">Условие включается в текст договора </w:t>
      </w:r>
      <w:r w:rsidR="008433FC">
        <w:rPr>
          <w:sz w:val="16"/>
          <w:szCs w:val="16"/>
        </w:rPr>
        <w:t>по просьбе</w:t>
      </w:r>
      <w:r>
        <w:rPr>
          <w:sz w:val="16"/>
          <w:szCs w:val="16"/>
        </w:rPr>
        <w:t xml:space="preserve"> Потребителя.</w:t>
      </w:r>
    </w:p>
  </w:footnote>
  <w:footnote w:id="4">
    <w:p w14:paraId="5831E5FA" w14:textId="59EC1B50" w:rsidR="00D2060D" w:rsidRDefault="00D2060D" w:rsidP="00D2060D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D2060D">
        <w:rPr>
          <w:sz w:val="16"/>
          <w:szCs w:val="16"/>
        </w:rPr>
        <w:t>Диапазон значений температуры теплоносителя и диапазон значений давления в подающем трубопроводе определен в рамках предельных значений отклонений по температуре воды и отклонений по давлению в подающем трубопроводе, предусмотренных правилами технической эксплуатации тепловых энергоустановок, утвержденными федеральным органом исполнительной власти, увеличенных на величину погрешности теплосчетчика, которая не может превышать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</w:footnote>
  <w:footnote w:id="5">
    <w:p w14:paraId="693BAAC8" w14:textId="4C37B3E6" w:rsidR="006D76FD" w:rsidRPr="006D76FD" w:rsidRDefault="006D76FD" w:rsidP="006D76FD">
      <w:pPr>
        <w:pStyle w:val="a4"/>
        <w:jc w:val="both"/>
        <w:rPr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711700">
        <w:rPr>
          <w:sz w:val="16"/>
          <w:szCs w:val="16"/>
        </w:rPr>
        <w:t>Абзац подлежит включению в договор в случае предоставления потребителю с использованием открытых систем теплоснабжения (горячего водоснабжения) тепловой энергии и теплоносителя как горячей воды на нужды горячего водоснабжения, когда понижение температуры теплоносителя до нормативно установленных температурных параметров горячей воды осуществляется с использованием систем инженерно-технического обеспечения внутри соответствующего объекта потребления.</w:t>
      </w:r>
    </w:p>
  </w:footnote>
  <w:footnote w:id="6">
    <w:p w14:paraId="776381B9" w14:textId="77777777" w:rsidR="0001566C" w:rsidRDefault="0001566C" w:rsidP="0001566C">
      <w:pPr>
        <w:pStyle w:val="a4"/>
      </w:pPr>
      <w:r>
        <w:rPr>
          <w:rStyle w:val="a6"/>
        </w:rPr>
        <w:footnoteRef/>
      </w:r>
      <w:r>
        <w:t xml:space="preserve"> </w:t>
      </w:r>
      <w:r w:rsidRPr="00D2060D">
        <w:rPr>
          <w:sz w:val="16"/>
          <w:szCs w:val="16"/>
        </w:rPr>
        <w:t>Указанное условие включается в договор в случае направления договора в переходный период.</w:t>
      </w:r>
    </w:p>
  </w:footnote>
  <w:footnote w:id="7">
    <w:p w14:paraId="7D2A4211" w14:textId="60BA4522" w:rsidR="001A09E8" w:rsidRDefault="001A09E8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>Условие включается в текст договора при согласии Потребителя.</w:t>
      </w:r>
    </w:p>
  </w:footnote>
  <w:footnote w:id="8">
    <w:p w14:paraId="17879B50" w14:textId="77777777" w:rsidR="002F0401" w:rsidRDefault="002F0401" w:rsidP="002F0401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>Указывается подсудность по месту нахождения филиала (компании), заключающего и исполняющего договор.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30C1A" w14:textId="1DD3E087" w:rsidR="00421AF7" w:rsidRPr="00A926A1" w:rsidRDefault="008D33ED">
    <w:pPr>
      <w:pStyle w:val="af1"/>
      <w:rPr>
        <w:color w:val="FF0000"/>
      </w:rPr>
    </w:pPr>
    <w:r w:rsidRPr="00943EBE">
      <w:rPr>
        <w:color w:val="FF0000"/>
      </w:rPr>
      <w:t xml:space="preserve">Для </w:t>
    </w:r>
    <w:r w:rsidR="00C115E1">
      <w:rPr>
        <w:color w:val="FF0000"/>
      </w:rPr>
      <w:t>открытой</w:t>
    </w:r>
    <w:r w:rsidRPr="00943EBE">
      <w:rPr>
        <w:color w:val="FF0000"/>
      </w:rPr>
      <w:t xml:space="preserve"> схемы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8182F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D1A5D3C"/>
    <w:multiLevelType w:val="multilevel"/>
    <w:tmpl w:val="BB705CE2"/>
    <w:lvl w:ilvl="0">
      <w:start w:val="1"/>
      <w:numFmt w:val="none"/>
      <w:pStyle w:val="SLH0Simplawyer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1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2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pStyle w:val="3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4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pStyle w:val="6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pStyle w:val="7"/>
      <w:lvlText w:val="(%9)"/>
      <w:lvlJc w:val="left"/>
      <w:pPr>
        <w:ind w:left="3856" w:hanging="737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еменова Оксана Сергеевна">
    <w15:presenceInfo w15:providerId="AD" w15:userId="S-1-5-21-2955499624-3617334754-1486548448-1162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55"/>
    <w:rsid w:val="0001566C"/>
    <w:rsid w:val="00015EF8"/>
    <w:rsid w:val="00022FFF"/>
    <w:rsid w:val="000244B9"/>
    <w:rsid w:val="00025688"/>
    <w:rsid w:val="000519A9"/>
    <w:rsid w:val="00060282"/>
    <w:rsid w:val="00067619"/>
    <w:rsid w:val="00071671"/>
    <w:rsid w:val="00086852"/>
    <w:rsid w:val="000A183C"/>
    <w:rsid w:val="000A54C2"/>
    <w:rsid w:val="000B2B46"/>
    <w:rsid w:val="000C49CF"/>
    <w:rsid w:val="000D439F"/>
    <w:rsid w:val="000E3DDC"/>
    <w:rsid w:val="000F522D"/>
    <w:rsid w:val="0010551F"/>
    <w:rsid w:val="001073E8"/>
    <w:rsid w:val="001222EA"/>
    <w:rsid w:val="00126D8F"/>
    <w:rsid w:val="00132DDC"/>
    <w:rsid w:val="00144837"/>
    <w:rsid w:val="001455F7"/>
    <w:rsid w:val="00174B33"/>
    <w:rsid w:val="00187FD1"/>
    <w:rsid w:val="00190586"/>
    <w:rsid w:val="001A09E8"/>
    <w:rsid w:val="001A5060"/>
    <w:rsid w:val="001B208C"/>
    <w:rsid w:val="001C6622"/>
    <w:rsid w:val="001D5DD6"/>
    <w:rsid w:val="00207ABA"/>
    <w:rsid w:val="00212382"/>
    <w:rsid w:val="00223292"/>
    <w:rsid w:val="002237F6"/>
    <w:rsid w:val="00254A4F"/>
    <w:rsid w:val="00255DD0"/>
    <w:rsid w:val="00256B52"/>
    <w:rsid w:val="00261AF9"/>
    <w:rsid w:val="002713ED"/>
    <w:rsid w:val="00275BD9"/>
    <w:rsid w:val="0029026C"/>
    <w:rsid w:val="002A3969"/>
    <w:rsid w:val="002A66D4"/>
    <w:rsid w:val="002A7959"/>
    <w:rsid w:val="002B298E"/>
    <w:rsid w:val="002B3284"/>
    <w:rsid w:val="002B4616"/>
    <w:rsid w:val="002C18AC"/>
    <w:rsid w:val="002E5D61"/>
    <w:rsid w:val="002E701A"/>
    <w:rsid w:val="002F0401"/>
    <w:rsid w:val="002F592E"/>
    <w:rsid w:val="00306E51"/>
    <w:rsid w:val="003101D5"/>
    <w:rsid w:val="00312EA5"/>
    <w:rsid w:val="0032324A"/>
    <w:rsid w:val="003312AD"/>
    <w:rsid w:val="00352BF6"/>
    <w:rsid w:val="00360D49"/>
    <w:rsid w:val="00381EC9"/>
    <w:rsid w:val="00393F18"/>
    <w:rsid w:val="003959F6"/>
    <w:rsid w:val="003B5F18"/>
    <w:rsid w:val="003E1640"/>
    <w:rsid w:val="003E195A"/>
    <w:rsid w:val="004114B5"/>
    <w:rsid w:val="00415D11"/>
    <w:rsid w:val="004160EB"/>
    <w:rsid w:val="00421AF7"/>
    <w:rsid w:val="00440E05"/>
    <w:rsid w:val="0044228E"/>
    <w:rsid w:val="0044429D"/>
    <w:rsid w:val="00462664"/>
    <w:rsid w:val="00473A5B"/>
    <w:rsid w:val="00475A2C"/>
    <w:rsid w:val="0047697E"/>
    <w:rsid w:val="00487CF5"/>
    <w:rsid w:val="004A0DA0"/>
    <w:rsid w:val="004B0923"/>
    <w:rsid w:val="004B47F4"/>
    <w:rsid w:val="004D627A"/>
    <w:rsid w:val="004E40E8"/>
    <w:rsid w:val="004F3B0D"/>
    <w:rsid w:val="004F44EA"/>
    <w:rsid w:val="005040A3"/>
    <w:rsid w:val="00514740"/>
    <w:rsid w:val="00517898"/>
    <w:rsid w:val="00522080"/>
    <w:rsid w:val="0053133F"/>
    <w:rsid w:val="00547181"/>
    <w:rsid w:val="0055172D"/>
    <w:rsid w:val="00553EC4"/>
    <w:rsid w:val="00565E89"/>
    <w:rsid w:val="00572A72"/>
    <w:rsid w:val="00575B32"/>
    <w:rsid w:val="0059349D"/>
    <w:rsid w:val="00596414"/>
    <w:rsid w:val="005B059B"/>
    <w:rsid w:val="005B687D"/>
    <w:rsid w:val="005C21CA"/>
    <w:rsid w:val="005C59BD"/>
    <w:rsid w:val="005D14BD"/>
    <w:rsid w:val="005F2F4D"/>
    <w:rsid w:val="005F3F15"/>
    <w:rsid w:val="00612A74"/>
    <w:rsid w:val="00615A54"/>
    <w:rsid w:val="006219C8"/>
    <w:rsid w:val="0063402A"/>
    <w:rsid w:val="006613E4"/>
    <w:rsid w:val="00661B80"/>
    <w:rsid w:val="00665FA1"/>
    <w:rsid w:val="0067151D"/>
    <w:rsid w:val="00691FFD"/>
    <w:rsid w:val="00692F5B"/>
    <w:rsid w:val="00695877"/>
    <w:rsid w:val="006959D8"/>
    <w:rsid w:val="006A00EE"/>
    <w:rsid w:val="006A2446"/>
    <w:rsid w:val="006A6332"/>
    <w:rsid w:val="006B3071"/>
    <w:rsid w:val="006B54E3"/>
    <w:rsid w:val="006C2DC0"/>
    <w:rsid w:val="006D76FD"/>
    <w:rsid w:val="006F2FA1"/>
    <w:rsid w:val="006F300E"/>
    <w:rsid w:val="007271D8"/>
    <w:rsid w:val="00737467"/>
    <w:rsid w:val="007379C5"/>
    <w:rsid w:val="00744BD5"/>
    <w:rsid w:val="00745E53"/>
    <w:rsid w:val="00764216"/>
    <w:rsid w:val="00770CB8"/>
    <w:rsid w:val="00772172"/>
    <w:rsid w:val="0078436E"/>
    <w:rsid w:val="00790795"/>
    <w:rsid w:val="007936A7"/>
    <w:rsid w:val="0079672F"/>
    <w:rsid w:val="007A083C"/>
    <w:rsid w:val="007B5955"/>
    <w:rsid w:val="007C1D5A"/>
    <w:rsid w:val="007D32D6"/>
    <w:rsid w:val="007D5237"/>
    <w:rsid w:val="007E163D"/>
    <w:rsid w:val="007E2C4B"/>
    <w:rsid w:val="007F262C"/>
    <w:rsid w:val="00811634"/>
    <w:rsid w:val="00812186"/>
    <w:rsid w:val="0081565F"/>
    <w:rsid w:val="00817FB8"/>
    <w:rsid w:val="00823836"/>
    <w:rsid w:val="0082707B"/>
    <w:rsid w:val="00840B32"/>
    <w:rsid w:val="00841F11"/>
    <w:rsid w:val="008433FC"/>
    <w:rsid w:val="0086368A"/>
    <w:rsid w:val="00865EE4"/>
    <w:rsid w:val="00867315"/>
    <w:rsid w:val="00871337"/>
    <w:rsid w:val="00883F23"/>
    <w:rsid w:val="00886B8B"/>
    <w:rsid w:val="00896689"/>
    <w:rsid w:val="008A20BD"/>
    <w:rsid w:val="008C72E2"/>
    <w:rsid w:val="008D33ED"/>
    <w:rsid w:val="008E5FC4"/>
    <w:rsid w:val="00903333"/>
    <w:rsid w:val="0090659B"/>
    <w:rsid w:val="00943B6C"/>
    <w:rsid w:val="00950275"/>
    <w:rsid w:val="0095407B"/>
    <w:rsid w:val="00961FCA"/>
    <w:rsid w:val="00962643"/>
    <w:rsid w:val="00964AEB"/>
    <w:rsid w:val="00965AF5"/>
    <w:rsid w:val="00967B69"/>
    <w:rsid w:val="009B7592"/>
    <w:rsid w:val="009D06C3"/>
    <w:rsid w:val="009E4C38"/>
    <w:rsid w:val="009F1879"/>
    <w:rsid w:val="00A25513"/>
    <w:rsid w:val="00A256A2"/>
    <w:rsid w:val="00A43D5A"/>
    <w:rsid w:val="00A9064B"/>
    <w:rsid w:val="00A926A1"/>
    <w:rsid w:val="00A936C3"/>
    <w:rsid w:val="00A94EF9"/>
    <w:rsid w:val="00AB07F4"/>
    <w:rsid w:val="00AB670D"/>
    <w:rsid w:val="00AC59FF"/>
    <w:rsid w:val="00AD1707"/>
    <w:rsid w:val="00AD6E3E"/>
    <w:rsid w:val="00AE5F0E"/>
    <w:rsid w:val="00AF12F6"/>
    <w:rsid w:val="00AF3355"/>
    <w:rsid w:val="00B14E27"/>
    <w:rsid w:val="00B15BE8"/>
    <w:rsid w:val="00B20028"/>
    <w:rsid w:val="00B251AE"/>
    <w:rsid w:val="00B2550F"/>
    <w:rsid w:val="00B25E6E"/>
    <w:rsid w:val="00B41ACF"/>
    <w:rsid w:val="00B53D22"/>
    <w:rsid w:val="00B65124"/>
    <w:rsid w:val="00B72134"/>
    <w:rsid w:val="00B83F89"/>
    <w:rsid w:val="00B93C1B"/>
    <w:rsid w:val="00B94153"/>
    <w:rsid w:val="00BA2507"/>
    <w:rsid w:val="00BA2BF9"/>
    <w:rsid w:val="00BE7D4A"/>
    <w:rsid w:val="00BF45F8"/>
    <w:rsid w:val="00C0220D"/>
    <w:rsid w:val="00C06CC8"/>
    <w:rsid w:val="00C1054C"/>
    <w:rsid w:val="00C115E1"/>
    <w:rsid w:val="00C2181E"/>
    <w:rsid w:val="00C22266"/>
    <w:rsid w:val="00C2247E"/>
    <w:rsid w:val="00C23798"/>
    <w:rsid w:val="00C3222C"/>
    <w:rsid w:val="00C35624"/>
    <w:rsid w:val="00C412E3"/>
    <w:rsid w:val="00C64367"/>
    <w:rsid w:val="00C75789"/>
    <w:rsid w:val="00C76A25"/>
    <w:rsid w:val="00C86676"/>
    <w:rsid w:val="00CA02A5"/>
    <w:rsid w:val="00CB1904"/>
    <w:rsid w:val="00CC29DD"/>
    <w:rsid w:val="00CD0078"/>
    <w:rsid w:val="00CD12EC"/>
    <w:rsid w:val="00CD2086"/>
    <w:rsid w:val="00CD54E4"/>
    <w:rsid w:val="00CD6258"/>
    <w:rsid w:val="00CE394E"/>
    <w:rsid w:val="00CF2166"/>
    <w:rsid w:val="00CF2EF5"/>
    <w:rsid w:val="00CF3F83"/>
    <w:rsid w:val="00D0436B"/>
    <w:rsid w:val="00D075FB"/>
    <w:rsid w:val="00D07FE4"/>
    <w:rsid w:val="00D10B23"/>
    <w:rsid w:val="00D11311"/>
    <w:rsid w:val="00D12180"/>
    <w:rsid w:val="00D13E76"/>
    <w:rsid w:val="00D14DDE"/>
    <w:rsid w:val="00D16E06"/>
    <w:rsid w:val="00D2060D"/>
    <w:rsid w:val="00D37AC3"/>
    <w:rsid w:val="00D37F94"/>
    <w:rsid w:val="00D402C7"/>
    <w:rsid w:val="00D41EAC"/>
    <w:rsid w:val="00D44938"/>
    <w:rsid w:val="00D60FC8"/>
    <w:rsid w:val="00D71CBD"/>
    <w:rsid w:val="00D7397F"/>
    <w:rsid w:val="00D92BAC"/>
    <w:rsid w:val="00DB2174"/>
    <w:rsid w:val="00DB7D80"/>
    <w:rsid w:val="00DC13A3"/>
    <w:rsid w:val="00DE0C25"/>
    <w:rsid w:val="00DE33DB"/>
    <w:rsid w:val="00DF0BC0"/>
    <w:rsid w:val="00DF2898"/>
    <w:rsid w:val="00E02477"/>
    <w:rsid w:val="00E05B5B"/>
    <w:rsid w:val="00E06BA0"/>
    <w:rsid w:val="00E12F7A"/>
    <w:rsid w:val="00E14DD9"/>
    <w:rsid w:val="00E31C53"/>
    <w:rsid w:val="00E37F78"/>
    <w:rsid w:val="00E416B2"/>
    <w:rsid w:val="00E44E39"/>
    <w:rsid w:val="00E8157B"/>
    <w:rsid w:val="00E90095"/>
    <w:rsid w:val="00E9144A"/>
    <w:rsid w:val="00E94993"/>
    <w:rsid w:val="00EB2952"/>
    <w:rsid w:val="00EB35E7"/>
    <w:rsid w:val="00EB6701"/>
    <w:rsid w:val="00EC0C73"/>
    <w:rsid w:val="00ED1215"/>
    <w:rsid w:val="00ED5D26"/>
    <w:rsid w:val="00ED6D10"/>
    <w:rsid w:val="00EF6F1A"/>
    <w:rsid w:val="00F06BEC"/>
    <w:rsid w:val="00F14D89"/>
    <w:rsid w:val="00F17D56"/>
    <w:rsid w:val="00F22FFB"/>
    <w:rsid w:val="00F31B04"/>
    <w:rsid w:val="00F330CD"/>
    <w:rsid w:val="00F4259F"/>
    <w:rsid w:val="00F46033"/>
    <w:rsid w:val="00F50CF9"/>
    <w:rsid w:val="00F52133"/>
    <w:rsid w:val="00F7238A"/>
    <w:rsid w:val="00F751B0"/>
    <w:rsid w:val="00F77703"/>
    <w:rsid w:val="00F92FF7"/>
    <w:rsid w:val="00FA3175"/>
    <w:rsid w:val="00FC080B"/>
    <w:rsid w:val="00FC36ED"/>
    <w:rsid w:val="00FC7B21"/>
    <w:rsid w:val="00FD3AA6"/>
    <w:rsid w:val="00FD4861"/>
    <w:rsid w:val="00FD5802"/>
    <w:rsid w:val="00FE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957A2"/>
  <w15:docId w15:val="{538F1654-CEEB-46E8-B095-9EEEF140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487CF5"/>
    <w:pPr>
      <w:keepNext/>
      <w:numPr>
        <w:ilvl w:val="1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0"/>
    </w:pPr>
    <w:rPr>
      <w:rFonts w:ascii="Tahoma" w:eastAsia="Tahoma" w:hAnsi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487CF5"/>
    <w:pPr>
      <w:keepNext/>
      <w:numPr>
        <w:ilvl w:val="2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1"/>
    </w:pPr>
    <w:rPr>
      <w:rFonts w:ascii="Tahoma" w:eastAsia="Tahoma" w:hAnsi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487CF5"/>
    <w:pPr>
      <w:numPr>
        <w:ilvl w:val="3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2"/>
    </w:pPr>
    <w:rPr>
      <w:rFonts w:ascii="Tahoma" w:eastAsia="Tahoma" w:hAnsi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487CF5"/>
    <w:pPr>
      <w:numPr>
        <w:ilvl w:val="5"/>
        <w:numId w:val="4"/>
      </w:num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3"/>
    </w:pPr>
    <w:rPr>
      <w:rFonts w:ascii="Tahoma" w:eastAsia="Tahoma" w:hAnsi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487CF5"/>
    <w:pPr>
      <w:numPr>
        <w:ilvl w:val="7"/>
        <w:numId w:val="4"/>
      </w:num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5"/>
    </w:pPr>
    <w:rPr>
      <w:rFonts w:ascii="Tahoma" w:eastAsia="Tahoma" w:hAnsi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487CF5"/>
    <w:pPr>
      <w:numPr>
        <w:ilvl w:val="8"/>
        <w:numId w:val="4"/>
      </w:num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6"/>
    </w:pPr>
    <w:rPr>
      <w:rFonts w:ascii="Tahoma" w:eastAsia="Tahoma" w:hAnsi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5">
    <w:name w:val="Текст сноски Знак"/>
    <w:basedOn w:val="a1"/>
    <w:link w:val="a4"/>
    <w:uiPriority w:val="99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1"/>
    <w:uiPriority w:val="99"/>
    <w:unhideWhenUsed/>
    <w:rsid w:val="0001566C"/>
    <w:rPr>
      <w:vertAlign w:val="superscript"/>
    </w:rPr>
  </w:style>
  <w:style w:type="paragraph" w:styleId="a0">
    <w:name w:val="Body Text"/>
    <w:basedOn w:val="a"/>
    <w:link w:val="a7"/>
    <w:uiPriority w:val="99"/>
    <w:rsid w:val="0001566C"/>
    <w:pPr>
      <w:jc w:val="both"/>
    </w:pPr>
    <w:rPr>
      <w:rFonts w:ascii="Arial" w:hAnsi="Arial"/>
      <w:szCs w:val="24"/>
    </w:rPr>
  </w:style>
  <w:style w:type="character" w:customStyle="1" w:styleId="a7">
    <w:name w:val="Основной текст Знак"/>
    <w:basedOn w:val="a1"/>
    <w:link w:val="a0"/>
    <w:uiPriority w:val="99"/>
    <w:rsid w:val="0001566C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ConsPlusNormal">
    <w:name w:val="ConsPlusNormal"/>
    <w:uiPriority w:val="99"/>
    <w:rsid w:val="000156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8">
    <w:name w:val="annotation text"/>
    <w:basedOn w:val="a"/>
    <w:link w:val="a9"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Текст примечания Знак"/>
    <w:basedOn w:val="a1"/>
    <w:link w:val="a8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1"/>
    <w:rsid w:val="0001566C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0156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1566C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39"/>
    <w:rsid w:val="00F92F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92F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annotation subject"/>
    <w:basedOn w:val="a8"/>
    <w:next w:val="a8"/>
    <w:link w:val="af0"/>
    <w:uiPriority w:val="99"/>
    <w:semiHidden/>
    <w:unhideWhenUsed/>
    <w:rsid w:val="000A183C"/>
    <w:pPr>
      <w:widowControl/>
      <w:overflowPunct/>
      <w:autoSpaceDE/>
      <w:autoSpaceDN/>
      <w:adjustRightInd/>
      <w:textAlignment w:val="auto"/>
    </w:pPr>
    <w:rPr>
      <w:b/>
      <w:bCs/>
    </w:rPr>
  </w:style>
  <w:style w:type="character" w:customStyle="1" w:styleId="af0">
    <w:name w:val="Тема примечания Знак"/>
    <w:basedOn w:val="a9"/>
    <w:link w:val="af"/>
    <w:uiPriority w:val="99"/>
    <w:semiHidden/>
    <w:rsid w:val="000A18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12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2"/>
    <w:next w:val="ad"/>
    <w:uiPriority w:val="39"/>
    <w:locked/>
    <w:rsid w:val="00E8157B"/>
    <w:pPr>
      <w:spacing w:after="0" w:line="240" w:lineRule="auto"/>
    </w:pPr>
    <w:rPr>
      <w:rFonts w:ascii="Tahoma" w:eastAsia="Tahoma" w:hAnsi="Tahoma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semiHidden/>
    <w:unhideWhenUsed/>
    <w:rsid w:val="00DF2898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7">
    <w:name w:val="Текст Знак"/>
    <w:basedOn w:val="a1"/>
    <w:link w:val="af6"/>
    <w:uiPriority w:val="99"/>
    <w:semiHidden/>
    <w:rsid w:val="00DF2898"/>
    <w:rPr>
      <w:rFonts w:ascii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CF2EF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F2E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487CF5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487CF5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487CF5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487CF5"/>
    <w:pPr>
      <w:numPr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ahoma" w:eastAsia="Tahoma" w:hAnsi="Tahoma"/>
      <w:vanish/>
      <w:color w:val="FF0000"/>
      <w:szCs w:val="20"/>
      <w:lang w:val="en-GB" w:eastAsia="en-US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487CF5"/>
    <w:pPr>
      <w:keepNext w:val="0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487CF5"/>
    <w:rPr>
      <w:rFonts w:ascii="Tahoma" w:eastAsia="Tahoma" w:hAnsi="Tahoma" w:cs="Times New Roman"/>
      <w:bCs/>
      <w:sz w:val="20"/>
      <w:szCs w:val="20"/>
      <w:lang w:val="en-GB"/>
    </w:rPr>
  </w:style>
  <w:style w:type="character" w:styleId="af8">
    <w:name w:val="Hyperlink"/>
    <w:basedOn w:val="a1"/>
    <w:uiPriority w:val="99"/>
    <w:semiHidden/>
    <w:unhideWhenUsed/>
    <w:rsid w:val="0077217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3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6A7F847191FB0925C5CE92BB1F91CF9EC2C0FD889D976058142B2A5E22D7009412DBAF0ED21AC3B3E6134A11862E12A6CC3332BD0FCB03V8yEG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6A7F847191FB0925C5CE92BB1F91CF9EC2C0FD889D976058142B2A5E22D7009412DBAF0ED21AC3B3E6134A11862E12A6CC3332BD0FCB03V8y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FB28F-339B-40A4-8A98-AB2C15FF5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4951</Words>
  <Characters>28225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 Сергеевна</dc:creator>
  <cp:lastModifiedBy>Семенова Оксана Сергеевна</cp:lastModifiedBy>
  <cp:revision>7</cp:revision>
  <cp:lastPrinted>2019-08-26T08:44:00Z</cp:lastPrinted>
  <dcterms:created xsi:type="dcterms:W3CDTF">2020-06-21T13:17:00Z</dcterms:created>
  <dcterms:modified xsi:type="dcterms:W3CDTF">2020-12-02T12:37:00Z</dcterms:modified>
</cp:coreProperties>
</file>